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4F5E1457" w:rsidR="007A558C" w:rsidRPr="007A558C" w:rsidRDefault="007A558C" w:rsidP="007A558C">
      <w:pPr>
        <w:pStyle w:val="Hlavika"/>
      </w:pPr>
      <w:r>
        <w:t xml:space="preserve">Príloha č. </w:t>
      </w:r>
      <w:del w:id="0" w:author="Kopecká Monika" w:date="2018-05-02T15:26:00Z">
        <w:r w:rsidDel="00856010">
          <w:delText xml:space="preserve">5 </w:delText>
        </w:r>
      </w:del>
      <w:ins w:id="1" w:author="Kopecká Monika" w:date="2018-05-02T15:26:00Z">
        <w:r w:rsidR="00856010">
          <w:t xml:space="preserve">4 </w:t>
        </w:r>
      </w:ins>
      <w:r>
        <w:t>Zmluvy o poskytnutí NFP</w:t>
      </w:r>
    </w:p>
    <w:p w14:paraId="334D283A" w14:textId="0047A123" w:rsidR="00F76354" w:rsidRPr="004D187D" w:rsidRDefault="00F76354" w:rsidP="007A558C">
      <w:pPr>
        <w:spacing w:before="240" w:after="240"/>
        <w:jc w:val="both"/>
        <w:rPr>
          <w:b/>
          <w:sz w:val="22"/>
          <w:szCs w:val="22"/>
          <w:lang w:eastAsia="cs-CZ"/>
        </w:rPr>
      </w:pPr>
      <w:r w:rsidRPr="004D187D">
        <w:rPr>
          <w:b/>
          <w:sz w:val="22"/>
          <w:szCs w:val="22"/>
        </w:rPr>
        <w:t xml:space="preserve">Finančné opravy za porušenie pravidiel a postupov </w:t>
      </w:r>
      <w:del w:id="2" w:author="Kopecká Monika" w:date="2018-05-10T11:11:00Z">
        <w:r w:rsidRPr="004D187D" w:rsidDel="0020627E">
          <w:rPr>
            <w:b/>
            <w:sz w:val="22"/>
            <w:szCs w:val="22"/>
          </w:rPr>
          <w:delText xml:space="preserve">obstarávania </w:delText>
        </w:r>
      </w:del>
      <w:ins w:id="3" w:author="Kopecká Monika" w:date="2018-05-10T11:11:00Z">
        <w:r w:rsidR="0020627E">
          <w:rPr>
            <w:b/>
            <w:sz w:val="22"/>
            <w:szCs w:val="22"/>
          </w:rPr>
          <w:t>VO</w:t>
        </w:r>
        <w:r w:rsidR="0020627E" w:rsidRPr="004D187D">
          <w:rPr>
            <w:b/>
            <w:sz w:val="22"/>
            <w:szCs w:val="22"/>
          </w:rPr>
          <w:t xml:space="preserve"> </w:t>
        </w:r>
        <w:r w:rsidR="0020627E">
          <w:rPr>
            <w:b/>
            <w:sz w:val="22"/>
            <w:szCs w:val="22"/>
          </w:rPr>
          <w:t>(</w:t>
        </w:r>
      </w:ins>
      <w:r w:rsidRPr="004D187D">
        <w:rPr>
          <w:b/>
        </w:rPr>
        <w:t xml:space="preserve">pre zákazky vyhlásené podľa zákona č. </w:t>
      </w:r>
      <w:r w:rsidR="00B2167E" w:rsidRPr="00B2167E">
        <w:rPr>
          <w:b/>
        </w:rPr>
        <w:t>343/2015 Z. z. o</w:t>
      </w:r>
      <w:r w:rsidR="009B377E">
        <w:rPr>
          <w:b/>
        </w:rPr>
        <w:t> </w:t>
      </w:r>
      <w:r w:rsidR="00B2167E" w:rsidRPr="00B2167E">
        <w:rPr>
          <w:b/>
        </w:rPr>
        <w:t>VO</w:t>
      </w:r>
      <w:r w:rsidR="009B377E">
        <w:rPr>
          <w:b/>
        </w:rPr>
        <w:t xml:space="preserve"> </w:t>
      </w:r>
      <w:r w:rsidRPr="004D187D">
        <w:rPr>
          <w:b/>
        </w:rPr>
        <w:t>a o zmene a doplnení niektorých zákonov v znení neskorších predpisov</w:t>
      </w:r>
      <w:ins w:id="4" w:author="Kopecká Monika" w:date="2018-05-10T11:11:00Z">
        <w:r w:rsidR="0020627E">
          <w:rPr>
            <w:b/>
          </w:rPr>
          <w:t>)</w:t>
        </w:r>
      </w:ins>
    </w:p>
    <w:p w14:paraId="4581DC90" w14:textId="388EA099"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w:t>
      </w:r>
      <w:proofErr w:type="spellStart"/>
      <w:r w:rsidR="00B474ED">
        <w:rPr>
          <w:sz w:val="22"/>
          <w:szCs w:val="22"/>
          <w:lang w:eastAsia="cs-CZ"/>
        </w:rPr>
        <w:t>ex-ante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Všetky percentuálne sadzby sa týkajú prípadov, keď</w:t>
      </w:r>
      <w:r w:rsidR="000B2E9B">
        <w:rPr>
          <w:sz w:val="22"/>
          <w:szCs w:val="22"/>
          <w:lang w:eastAsia="cs-CZ"/>
        </w:rPr>
        <w:t> </w:t>
      </w:r>
      <w:r w:rsidR="008F1CFB" w:rsidRPr="00A05EC4">
        <w:rPr>
          <w:sz w:val="22"/>
          <w:szCs w:val="22"/>
          <w:lang w:eastAsia="cs-CZ"/>
        </w:rPr>
        <w:t xml:space="preserve">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550C44">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550C44">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550C44">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550C44">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550C44">
        <w:tc>
          <w:tcPr>
            <w:tcW w:w="14034" w:type="dxa"/>
            <w:gridSpan w:val="4"/>
            <w:shd w:val="clear" w:color="auto" w:fill="BFBFBF" w:themeFill="background1" w:themeFillShade="BF"/>
            <w:vAlign w:val="center"/>
          </w:tcPr>
          <w:p w14:paraId="34FF3BE6" w14:textId="77777777" w:rsidR="00E71184" w:rsidRPr="007C3E78" w:rsidRDefault="00E71184" w:rsidP="00550C44">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E71184" w:rsidRPr="007C3E78" w14:paraId="7E7C9DA9" w14:textId="77777777" w:rsidTr="000F7204">
        <w:tc>
          <w:tcPr>
            <w:tcW w:w="675" w:type="dxa"/>
            <w:shd w:val="clear" w:color="auto" w:fill="auto"/>
            <w:vAlign w:val="center"/>
          </w:tcPr>
          <w:p w14:paraId="1101B778" w14:textId="77777777" w:rsidR="00E71184" w:rsidRPr="007C3E78" w:rsidRDefault="00E71184" w:rsidP="00550C44">
            <w:pPr>
              <w:jc w:val="center"/>
              <w:rPr>
                <w:sz w:val="22"/>
                <w:szCs w:val="22"/>
                <w:lang w:eastAsia="cs-CZ"/>
              </w:rPr>
            </w:pPr>
            <w:r w:rsidRPr="007C3E78">
              <w:rPr>
                <w:sz w:val="22"/>
                <w:szCs w:val="22"/>
                <w:lang w:eastAsia="cs-CZ"/>
              </w:rPr>
              <w:t>1.</w:t>
            </w:r>
          </w:p>
        </w:tc>
        <w:tc>
          <w:tcPr>
            <w:tcW w:w="3720" w:type="dxa"/>
            <w:shd w:val="clear" w:color="auto" w:fill="auto"/>
          </w:tcPr>
          <w:p w14:paraId="09E83FCD" w14:textId="77777777" w:rsidR="00E71184" w:rsidRPr="007C3E78" w:rsidRDefault="00E71184" w:rsidP="00550C44">
            <w:pPr>
              <w:rPr>
                <w:sz w:val="22"/>
                <w:szCs w:val="22"/>
                <w:lang w:eastAsia="cs-CZ"/>
              </w:rPr>
            </w:pPr>
            <w:r w:rsidRPr="007C3E78">
              <w:rPr>
                <w:sz w:val="22"/>
                <w:szCs w:val="22"/>
                <w:lang w:eastAsia="cs-CZ"/>
              </w:rPr>
              <w:t xml:space="preserve">Nedodržanie postupov zverejňovania zákazky v zmysle zákona o VO </w:t>
            </w:r>
          </w:p>
          <w:p w14:paraId="2DE460B5" w14:textId="77777777" w:rsidR="00E71184" w:rsidRPr="007C3E78" w:rsidRDefault="00E71184" w:rsidP="00550C44">
            <w:pPr>
              <w:rPr>
                <w:sz w:val="22"/>
                <w:szCs w:val="22"/>
                <w:lang w:eastAsia="cs-CZ"/>
              </w:rPr>
            </w:pPr>
          </w:p>
        </w:tc>
        <w:tc>
          <w:tcPr>
            <w:tcW w:w="6379" w:type="dxa"/>
            <w:shd w:val="clear" w:color="auto" w:fill="auto"/>
          </w:tcPr>
          <w:p w14:paraId="2D5ED34D" w14:textId="4B1C0C51" w:rsidR="00E71184" w:rsidRPr="007C3E78" w:rsidRDefault="00E71184" w:rsidP="000F7204">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w:t>
            </w:r>
          </w:p>
          <w:p w14:paraId="29DCF8C1" w14:textId="77777777" w:rsidR="00E71184" w:rsidRPr="007C3E78" w:rsidRDefault="00E71184" w:rsidP="000F7204">
            <w:pPr>
              <w:rPr>
                <w:sz w:val="22"/>
                <w:szCs w:val="22"/>
                <w:lang w:eastAsia="cs-CZ"/>
              </w:rPr>
            </w:pPr>
          </w:p>
          <w:p w14:paraId="1D3FDE68" w14:textId="223A3A17" w:rsidR="00E71184" w:rsidRPr="007C3E78" w:rsidRDefault="00E71184" w:rsidP="000F7204">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sidR="00B8699F">
              <w:rPr>
                <w:sz w:val="22"/>
                <w:szCs w:val="22"/>
                <w:lang w:eastAsia="cs-CZ"/>
              </w:rPr>
              <w:t>zákona o VO</w:t>
            </w:r>
            <w:r w:rsidRPr="007C3E78">
              <w:rPr>
                <w:sz w:val="22"/>
                <w:szCs w:val="22"/>
                <w:lang w:eastAsia="cs-CZ"/>
              </w:rPr>
              <w:t xml:space="preserve"> v zmysle § </w:t>
            </w:r>
            <w:r>
              <w:rPr>
                <w:sz w:val="22"/>
                <w:szCs w:val="22"/>
                <w:lang w:eastAsia="cs-CZ"/>
              </w:rPr>
              <w:t>10</w:t>
            </w:r>
            <w:r w:rsidRPr="007C3E78">
              <w:rPr>
                <w:sz w:val="22"/>
                <w:szCs w:val="22"/>
                <w:lang w:eastAsia="cs-CZ"/>
              </w:rPr>
              <w:t xml:space="preserve"> ods. 1, čo zároveň znamená nedodržanie postupov</w:t>
            </w:r>
            <w:r w:rsidR="00B8699F">
              <w:rPr>
                <w:sz w:val="22"/>
                <w:szCs w:val="22"/>
                <w:lang w:eastAsia="cs-CZ"/>
              </w:rPr>
              <w:t xml:space="preserve"> </w:t>
            </w:r>
            <w:r w:rsidRPr="007C3E78">
              <w:rPr>
                <w:sz w:val="22"/>
                <w:szCs w:val="22"/>
                <w:lang w:eastAsia="cs-CZ"/>
              </w:rPr>
              <w:t xml:space="preserve">povinnosti zverejňovania zákazky, nakoľko verejný obstarávateľ neaplikovaním zákonných postupov súčasne nedodrží povinnosť adekvátneho zverejnenia zadávania zákazky. Tieto prípady sú napr.: neoprávnenosť použitia výnimky zo </w:t>
            </w:r>
            <w:r w:rsidR="00B8699F">
              <w:rPr>
                <w:sz w:val="22"/>
                <w:szCs w:val="22"/>
                <w:lang w:eastAsia="cs-CZ"/>
              </w:rPr>
              <w:t xml:space="preserve">zákona o 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bez splnenia podmienok na jeho použitie</w:t>
            </w:r>
            <w:r>
              <w:rPr>
                <w:sz w:val="22"/>
                <w:szCs w:val="22"/>
                <w:lang w:eastAsia="cs-CZ"/>
              </w:rPr>
              <w:t xml:space="preserve"> alebo nezverejnenie zákazky s nízkou hodnotou nad </w:t>
            </w:r>
            <w:ins w:id="5" w:author="Kopecká Monika" w:date="2018-05-02T15:32:00Z">
              <w:r w:rsidR="00856010">
                <w:rPr>
                  <w:sz w:val="22"/>
                  <w:szCs w:val="22"/>
                  <w:lang w:eastAsia="cs-CZ"/>
                </w:rPr>
                <w:t>1</w:t>
              </w:r>
            </w:ins>
            <w:r>
              <w:rPr>
                <w:sz w:val="22"/>
                <w:szCs w:val="22"/>
                <w:lang w:eastAsia="cs-CZ"/>
              </w:rPr>
              <w:t xml:space="preserve">5 000 EUR na webovom sídle prijímateľa </w:t>
            </w:r>
            <w:r>
              <w:rPr>
                <w:sz w:val="22"/>
                <w:szCs w:val="22"/>
                <w:lang w:eastAsia="cs-CZ"/>
              </w:rPr>
              <w:lastRenderedPageBreak/>
              <w:t xml:space="preserve">a nesplnenie si povinnosti zaslať informáciu o tomto zverejnení na osobitný mailový kontakt </w:t>
            </w:r>
            <w:proofErr w:type="spellStart"/>
            <w:r>
              <w:rPr>
                <w:sz w:val="22"/>
                <w:szCs w:val="22"/>
                <w:lang w:eastAsia="cs-CZ"/>
              </w:rPr>
              <w:t>zakazkycko</w:t>
            </w:r>
            <w:proofErr w:type="spellEnd"/>
            <w:r>
              <w:rPr>
                <w:sz w:val="22"/>
                <w:szCs w:val="22"/>
                <w:lang w:val="en-US" w:eastAsia="cs-CZ"/>
              </w:rPr>
              <w:t>@</w:t>
            </w:r>
            <w:proofErr w:type="spellStart"/>
            <w:r>
              <w:rPr>
                <w:sz w:val="22"/>
                <w:szCs w:val="22"/>
                <w:lang w:eastAsia="cs-CZ"/>
              </w:rPr>
              <w:t>vlada.gov.sk</w:t>
            </w:r>
            <w:proofErr w:type="spellEnd"/>
            <w:r>
              <w:rPr>
                <w:sz w:val="22"/>
                <w:szCs w:val="22"/>
                <w:lang w:eastAsia="cs-CZ"/>
              </w:rPr>
              <w:t>.</w:t>
            </w:r>
            <w:r w:rsidRPr="007C3E78">
              <w:rPr>
                <w:sz w:val="22"/>
                <w:szCs w:val="22"/>
                <w:lang w:eastAsia="cs-CZ"/>
              </w:rPr>
              <w:t xml:space="preserve">   </w:t>
            </w:r>
          </w:p>
          <w:p w14:paraId="3643EA8A" w14:textId="77777777" w:rsidR="00E71184" w:rsidRPr="007C3E78" w:rsidRDefault="00E71184" w:rsidP="000F7204">
            <w:pPr>
              <w:jc w:val="both"/>
              <w:rPr>
                <w:sz w:val="22"/>
                <w:szCs w:val="22"/>
                <w:lang w:eastAsia="cs-CZ"/>
              </w:rPr>
            </w:pPr>
          </w:p>
          <w:p w14:paraId="668970CB" w14:textId="6F36CFA7" w:rsidR="00E71184" w:rsidRPr="007C3E78" w:rsidRDefault="00E71184" w:rsidP="000B2E9B">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w:t>
            </w:r>
            <w:r w:rsidR="00B8699F">
              <w:rPr>
                <w:sz w:val="22"/>
                <w:szCs w:val="22"/>
                <w:lang w:eastAsia="cs-CZ"/>
              </w:rPr>
              <w:t>zákonu o VO</w:t>
            </w:r>
            <w:r>
              <w:rPr>
                <w:sz w:val="22"/>
                <w:szCs w:val="22"/>
                <w:lang w:eastAsia="cs-CZ"/>
              </w:rPr>
              <w:t>,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0F7204">
            <w:pPr>
              <w:rPr>
                <w:sz w:val="22"/>
                <w:szCs w:val="22"/>
                <w:lang w:eastAsia="cs-CZ"/>
              </w:rPr>
            </w:pPr>
            <w:r w:rsidRPr="007C3E78">
              <w:rPr>
                <w:sz w:val="22"/>
                <w:szCs w:val="22"/>
                <w:lang w:eastAsia="cs-CZ"/>
              </w:rPr>
              <w:lastRenderedPageBreak/>
              <w:t>100 %</w:t>
            </w:r>
          </w:p>
          <w:p w14:paraId="740ABB1D" w14:textId="77777777" w:rsidR="00E71184" w:rsidRPr="007C3E78" w:rsidRDefault="00E71184" w:rsidP="000F7204">
            <w:pPr>
              <w:rPr>
                <w:sz w:val="22"/>
                <w:szCs w:val="22"/>
                <w:lang w:eastAsia="cs-CZ"/>
              </w:rPr>
            </w:pPr>
          </w:p>
          <w:p w14:paraId="5AB93155" w14:textId="77777777" w:rsidR="00E71184" w:rsidRDefault="00E71184" w:rsidP="000F7204">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0F7204">
            <w:pPr>
              <w:rPr>
                <w:sz w:val="22"/>
                <w:szCs w:val="22"/>
                <w:lang w:eastAsia="cs-CZ"/>
              </w:rPr>
            </w:pPr>
          </w:p>
          <w:p w14:paraId="4609BBF6" w14:textId="77777777" w:rsidR="00E71184" w:rsidRPr="00D665F0" w:rsidRDefault="00E71184" w:rsidP="000F7204">
            <w:pPr>
              <w:rPr>
                <w:sz w:val="22"/>
                <w:szCs w:val="22"/>
                <w:lang w:eastAsia="cs-CZ"/>
              </w:rPr>
            </w:pPr>
            <w:r>
              <w:rPr>
                <w:sz w:val="22"/>
                <w:szCs w:val="22"/>
                <w:lang w:eastAsia="cs-CZ"/>
              </w:rPr>
              <w:t xml:space="preserve">Finančná oprava 25 % sa uplatní aj v prípade, že zákazka na poskytnutie služby bola nesprávne zaradená do prílohy č. 1 k zákonu </w:t>
            </w:r>
            <w:r>
              <w:rPr>
                <w:sz w:val="22"/>
                <w:szCs w:val="22"/>
                <w:lang w:eastAsia="cs-CZ"/>
              </w:rPr>
              <w:lastRenderedPageBreak/>
              <w:t xml:space="preserve">o VO a malo ísť o nadlimitnú alebo podlimitnú zákazku, ale verejné obstarávanie bolo vyhlásené ako zákazka s nízkou hodnotou a korektne zverejnené na webovom sídle prijímateľa a na osobitnom mailovom kontakte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proofErr w:type="spellStart"/>
              <w:r w:rsidRPr="00FE3EE6">
                <w:rPr>
                  <w:rStyle w:val="Hypertextovprepojenie"/>
                  <w:sz w:val="22"/>
                  <w:szCs w:val="22"/>
                  <w:lang w:eastAsia="cs-CZ"/>
                </w:rPr>
                <w:t>vlada.gov.sk</w:t>
              </w:r>
              <w:proofErr w:type="spellEnd"/>
            </w:hyperlink>
            <w:r>
              <w:rPr>
                <w:sz w:val="22"/>
                <w:szCs w:val="22"/>
                <w:lang w:eastAsia="cs-CZ"/>
              </w:rPr>
              <w:t xml:space="preserve"> </w:t>
            </w:r>
          </w:p>
        </w:tc>
      </w:tr>
      <w:tr w:rsidR="00E71184" w:rsidRPr="007C3E78" w14:paraId="6050B263" w14:textId="77777777" w:rsidTr="000F7204">
        <w:tc>
          <w:tcPr>
            <w:tcW w:w="675" w:type="dxa"/>
            <w:shd w:val="clear" w:color="auto" w:fill="auto"/>
            <w:vAlign w:val="center"/>
          </w:tcPr>
          <w:p w14:paraId="0DB95FAC" w14:textId="77777777" w:rsidR="00E71184" w:rsidRPr="007C3E78" w:rsidRDefault="00E71184" w:rsidP="000F7204">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0F7204">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7EA0C694" w:rsidR="00E71184" w:rsidRPr="007C3E78" w:rsidRDefault="00E71184" w:rsidP="000F7204">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sidR="00B8699F">
              <w:rPr>
                <w:sz w:val="22"/>
                <w:szCs w:val="22"/>
                <w:lang w:eastAsia="cs-CZ"/>
              </w:rPr>
              <w:t>zákona o VO</w:t>
            </w:r>
            <w:r w:rsidRPr="007C3E78">
              <w:rPr>
                <w:sz w:val="22"/>
                <w:szCs w:val="22"/>
                <w:lang w:eastAsia="cs-CZ"/>
              </w:rPr>
              <w:t xml:space="preserve">. </w:t>
            </w:r>
          </w:p>
          <w:p w14:paraId="70776AE6" w14:textId="77777777" w:rsidR="00E71184" w:rsidRPr="007C3E78" w:rsidRDefault="00E71184" w:rsidP="000F7204">
            <w:pPr>
              <w:jc w:val="both"/>
              <w:rPr>
                <w:sz w:val="22"/>
                <w:szCs w:val="22"/>
                <w:lang w:eastAsia="cs-CZ"/>
              </w:rPr>
            </w:pPr>
          </w:p>
          <w:p w14:paraId="304CF4BD" w14:textId="19A940BB" w:rsidR="00E71184" w:rsidRPr="007C3E78" w:rsidRDefault="00E71184" w:rsidP="000F7204">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355C1D1" w14:textId="77777777" w:rsidR="00E71184" w:rsidRPr="007C3E78" w:rsidRDefault="00E71184" w:rsidP="000F7204">
            <w:pPr>
              <w:jc w:val="both"/>
              <w:rPr>
                <w:sz w:val="22"/>
                <w:szCs w:val="22"/>
                <w:lang w:eastAsia="cs-CZ"/>
              </w:rPr>
            </w:pPr>
          </w:p>
          <w:p w14:paraId="5BF92985" w14:textId="3633E4F3" w:rsidR="00E71184" w:rsidRPr="007C3E78" w:rsidRDefault="00E71184" w:rsidP="000F7204">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sidR="00B8699F">
              <w:rPr>
                <w:sz w:val="22"/>
                <w:szCs w:val="22"/>
                <w:lang w:eastAsia="cs-CZ"/>
              </w:rPr>
              <w:t>zákona o VO</w:t>
            </w:r>
            <w:r w:rsidRPr="007C3E78">
              <w:rPr>
                <w:sz w:val="22"/>
                <w:szCs w:val="22"/>
                <w:lang w:eastAsia="cs-CZ"/>
              </w:rPr>
              <w:t>,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0F7204">
            <w:pPr>
              <w:jc w:val="both"/>
              <w:rPr>
                <w:sz w:val="22"/>
                <w:szCs w:val="22"/>
                <w:lang w:eastAsia="cs-CZ"/>
              </w:rPr>
            </w:pPr>
          </w:p>
          <w:p w14:paraId="14D0E65C" w14:textId="77777777" w:rsidR="00E71184" w:rsidRPr="007C3E78" w:rsidRDefault="00E71184" w:rsidP="000F7204">
            <w:pPr>
              <w:jc w:val="both"/>
              <w:rPr>
                <w:sz w:val="22"/>
                <w:szCs w:val="22"/>
                <w:lang w:eastAsia="cs-CZ"/>
              </w:rPr>
            </w:pPr>
            <w:r w:rsidRPr="007C3E78">
              <w:rPr>
                <w:sz w:val="22"/>
                <w:szCs w:val="22"/>
                <w:lang w:eastAsia="cs-CZ"/>
              </w:rPr>
              <w:t xml:space="preserve">Nedovolené spojenie nesúvisiacich tovarov alebo služieb do jedného postupu verejného obstarávania (pričom zákazka nie je rozdelená na časti), čo môže obmedziť hospodársku súťaž a mať za následok nízky </w:t>
            </w:r>
            <w:r w:rsidRPr="007C3E78">
              <w:rPr>
                <w:sz w:val="22"/>
                <w:szCs w:val="22"/>
                <w:lang w:eastAsia="cs-CZ"/>
              </w:rPr>
              <w:lastRenderedPageBreak/>
              <w:t>počet predložených ponúk.</w:t>
            </w:r>
          </w:p>
          <w:p w14:paraId="2D2222E1" w14:textId="77777777" w:rsidR="00E71184" w:rsidRPr="007C3E78" w:rsidRDefault="00E71184" w:rsidP="000F7204">
            <w:pPr>
              <w:rPr>
                <w:sz w:val="22"/>
                <w:szCs w:val="22"/>
                <w:lang w:eastAsia="cs-CZ"/>
              </w:rPr>
            </w:pPr>
          </w:p>
        </w:tc>
        <w:tc>
          <w:tcPr>
            <w:tcW w:w="3260" w:type="dxa"/>
            <w:shd w:val="clear" w:color="auto" w:fill="auto"/>
          </w:tcPr>
          <w:p w14:paraId="11A0CD59" w14:textId="77777777" w:rsidR="00E71184" w:rsidRPr="007C3E78" w:rsidRDefault="00E71184" w:rsidP="000F7204">
            <w:pPr>
              <w:rPr>
                <w:sz w:val="22"/>
                <w:szCs w:val="22"/>
                <w:lang w:eastAsia="cs-CZ"/>
              </w:rPr>
            </w:pPr>
            <w:r w:rsidRPr="007C3E78">
              <w:rPr>
                <w:sz w:val="22"/>
                <w:szCs w:val="22"/>
                <w:lang w:eastAsia="cs-CZ"/>
              </w:rPr>
              <w:lastRenderedPageBreak/>
              <w:t>100 %  - vzťahuje sa na každú z rozdelených zákaziek</w:t>
            </w:r>
          </w:p>
          <w:p w14:paraId="60F2829E" w14:textId="77777777" w:rsidR="00E71184" w:rsidRPr="007C3E78" w:rsidRDefault="00E71184" w:rsidP="000F7204">
            <w:pPr>
              <w:rPr>
                <w:sz w:val="22"/>
                <w:szCs w:val="22"/>
                <w:lang w:eastAsia="cs-CZ"/>
              </w:rPr>
            </w:pPr>
          </w:p>
          <w:p w14:paraId="5289E132" w14:textId="77777777" w:rsidR="00E71184" w:rsidRPr="007C3E78" w:rsidRDefault="00E71184" w:rsidP="000F7204">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0F7204">
            <w:pPr>
              <w:rPr>
                <w:sz w:val="22"/>
                <w:szCs w:val="22"/>
                <w:lang w:eastAsia="cs-CZ"/>
              </w:rPr>
            </w:pPr>
          </w:p>
          <w:p w14:paraId="6D784933" w14:textId="77777777" w:rsidR="00E71184" w:rsidRPr="007C3E78" w:rsidRDefault="00E71184" w:rsidP="000F7204">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0F7204">
            <w:pPr>
              <w:rPr>
                <w:sz w:val="22"/>
                <w:szCs w:val="22"/>
                <w:lang w:eastAsia="cs-CZ"/>
              </w:rPr>
            </w:pPr>
          </w:p>
          <w:p w14:paraId="36FB4346" w14:textId="77777777" w:rsidR="00E71184" w:rsidRPr="007C3E78" w:rsidRDefault="00E71184" w:rsidP="000F7204">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0F7204">
        <w:tc>
          <w:tcPr>
            <w:tcW w:w="675" w:type="dxa"/>
            <w:shd w:val="clear" w:color="auto" w:fill="auto"/>
            <w:vAlign w:val="center"/>
          </w:tcPr>
          <w:p w14:paraId="12D877A1" w14:textId="77777777" w:rsidR="00E71184" w:rsidRPr="007C3E78" w:rsidRDefault="00E71184" w:rsidP="000F7204">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0F7204">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0F7204">
            <w:pPr>
              <w:rPr>
                <w:sz w:val="22"/>
                <w:szCs w:val="22"/>
                <w:lang w:eastAsia="cs-CZ"/>
              </w:rPr>
            </w:pPr>
          </w:p>
          <w:p w14:paraId="07FE9D54" w14:textId="77777777" w:rsidR="00E71184" w:rsidRPr="007C3E78" w:rsidRDefault="00E71184" w:rsidP="000F7204">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0F7204">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0F7204">
            <w:pPr>
              <w:jc w:val="both"/>
              <w:rPr>
                <w:sz w:val="22"/>
                <w:szCs w:val="22"/>
                <w:lang w:eastAsia="cs-CZ"/>
              </w:rPr>
            </w:pPr>
          </w:p>
          <w:p w14:paraId="7633EAD5" w14:textId="08DFAFEC" w:rsidR="00E71184" w:rsidRPr="007C3E78" w:rsidRDefault="00E71184" w:rsidP="000F7204">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w:t>
            </w:r>
            <w:r w:rsidR="00B8699F">
              <w:rPr>
                <w:sz w:val="22"/>
                <w:szCs w:val="22"/>
                <w:lang w:eastAsia="cs-CZ"/>
              </w:rPr>
              <w:t>zákona o 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0F7204">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0F7204">
            <w:pPr>
              <w:rPr>
                <w:sz w:val="22"/>
                <w:szCs w:val="22"/>
                <w:lang w:eastAsia="cs-CZ"/>
              </w:rPr>
            </w:pPr>
          </w:p>
          <w:p w14:paraId="2B2C2338" w14:textId="77777777" w:rsidR="00E71184" w:rsidRPr="007C3E78" w:rsidRDefault="00E71184" w:rsidP="000F7204">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0F7204">
            <w:pPr>
              <w:rPr>
                <w:sz w:val="22"/>
                <w:szCs w:val="22"/>
                <w:lang w:eastAsia="cs-CZ"/>
              </w:rPr>
            </w:pPr>
          </w:p>
          <w:p w14:paraId="2E19C4CE" w14:textId="77777777" w:rsidR="00E71184" w:rsidRPr="007C3E78" w:rsidRDefault="00E71184" w:rsidP="000F7204">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0F7204">
        <w:tc>
          <w:tcPr>
            <w:tcW w:w="675" w:type="dxa"/>
            <w:shd w:val="clear" w:color="auto" w:fill="auto"/>
            <w:vAlign w:val="center"/>
          </w:tcPr>
          <w:p w14:paraId="68002048" w14:textId="77777777" w:rsidR="00E71184" w:rsidRPr="007C3E78" w:rsidRDefault="00E71184" w:rsidP="000F7204">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0F7204">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0F7204">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0F7204">
            <w:pPr>
              <w:jc w:val="both"/>
              <w:rPr>
                <w:sz w:val="22"/>
                <w:szCs w:val="22"/>
                <w:lang w:eastAsia="cs-CZ"/>
              </w:rPr>
            </w:pPr>
          </w:p>
          <w:p w14:paraId="422ACC7C" w14:textId="77777777" w:rsidR="00E71184" w:rsidRPr="007C3E78" w:rsidRDefault="00E71184" w:rsidP="000F7204">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w:t>
            </w:r>
            <w:r>
              <w:rPr>
                <w:sz w:val="22"/>
                <w:szCs w:val="22"/>
                <w:lang w:eastAsia="cs-CZ"/>
              </w:rPr>
              <w:lastRenderedPageBreak/>
              <w:t xml:space="preserve">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EF38809" w14:textId="77777777" w:rsidR="00E71184" w:rsidRPr="007C3E78" w:rsidRDefault="00E71184" w:rsidP="000F7204">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0F7204">
            <w:pPr>
              <w:rPr>
                <w:sz w:val="22"/>
                <w:szCs w:val="22"/>
                <w:lang w:eastAsia="cs-CZ"/>
              </w:rPr>
            </w:pPr>
          </w:p>
          <w:p w14:paraId="007F7843" w14:textId="77777777" w:rsidR="00E71184" w:rsidRPr="007C3E78" w:rsidRDefault="00E71184" w:rsidP="000F7204">
            <w:pPr>
              <w:rPr>
                <w:sz w:val="22"/>
                <w:szCs w:val="22"/>
                <w:lang w:eastAsia="cs-CZ"/>
              </w:rPr>
            </w:pPr>
            <w:r w:rsidRPr="007C3E78">
              <w:rPr>
                <w:sz w:val="22"/>
                <w:szCs w:val="22"/>
                <w:lang w:eastAsia="cs-CZ"/>
              </w:rPr>
              <w:t xml:space="preserve">10 % v prípade, ak lehota na prijímanie žiadostí o súťažné podklady je menej ako 60 % lehoty na predloženie ponúk (v súlade s príslušnými </w:t>
            </w:r>
            <w:r w:rsidRPr="007C3E78">
              <w:rPr>
                <w:sz w:val="22"/>
                <w:szCs w:val="22"/>
                <w:lang w:eastAsia="cs-CZ"/>
              </w:rPr>
              <w:lastRenderedPageBreak/>
              <w:t>ustanoveniami)</w:t>
            </w:r>
            <w:r>
              <w:rPr>
                <w:sz w:val="22"/>
                <w:szCs w:val="22"/>
                <w:lang w:eastAsia="cs-CZ"/>
              </w:rPr>
              <w:t>.</w:t>
            </w:r>
          </w:p>
          <w:p w14:paraId="35356254" w14:textId="77777777" w:rsidR="00E71184" w:rsidRPr="007C3E78" w:rsidRDefault="00E71184" w:rsidP="000F7204">
            <w:pPr>
              <w:rPr>
                <w:sz w:val="22"/>
                <w:szCs w:val="22"/>
                <w:lang w:eastAsia="cs-CZ"/>
              </w:rPr>
            </w:pPr>
          </w:p>
          <w:p w14:paraId="5C0A0F00" w14:textId="77777777" w:rsidR="00E71184" w:rsidRPr="007C3E78" w:rsidRDefault="00E71184" w:rsidP="000F7204">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08EE5A38" w14:textId="77777777" w:rsidR="00E71184" w:rsidRPr="007C3E78" w:rsidRDefault="00E71184" w:rsidP="000F7204">
            <w:pPr>
              <w:rPr>
                <w:sz w:val="22"/>
                <w:szCs w:val="22"/>
                <w:lang w:eastAsia="cs-CZ"/>
              </w:rPr>
            </w:pPr>
          </w:p>
        </w:tc>
      </w:tr>
      <w:tr w:rsidR="00E71184" w:rsidRPr="007C3E78" w14:paraId="6D57CCC4" w14:textId="77777777" w:rsidTr="000F7204">
        <w:tc>
          <w:tcPr>
            <w:tcW w:w="675" w:type="dxa"/>
            <w:shd w:val="clear" w:color="auto" w:fill="auto"/>
            <w:vAlign w:val="center"/>
          </w:tcPr>
          <w:p w14:paraId="332A023B" w14:textId="77777777" w:rsidR="00E71184" w:rsidRPr="007C3E78" w:rsidRDefault="00E71184" w:rsidP="000F7204">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0F7204">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0F7204">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0F7204">
            <w:pPr>
              <w:rPr>
                <w:sz w:val="22"/>
                <w:szCs w:val="22"/>
                <w:lang w:eastAsia="cs-CZ"/>
              </w:rPr>
            </w:pPr>
            <w:r w:rsidRPr="007C3E78">
              <w:rPr>
                <w:sz w:val="22"/>
                <w:szCs w:val="22"/>
                <w:lang w:eastAsia="cs-CZ"/>
              </w:rPr>
              <w:t xml:space="preserve">10 % </w:t>
            </w:r>
          </w:p>
          <w:p w14:paraId="770DF408" w14:textId="77777777" w:rsidR="00E71184" w:rsidRPr="007C3E78" w:rsidRDefault="00E71184" w:rsidP="000F7204">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0F7204">
        <w:tc>
          <w:tcPr>
            <w:tcW w:w="675" w:type="dxa"/>
            <w:shd w:val="clear" w:color="auto" w:fill="auto"/>
            <w:vAlign w:val="center"/>
          </w:tcPr>
          <w:p w14:paraId="5C5770C4" w14:textId="77777777" w:rsidR="00E71184" w:rsidRPr="007C3E78" w:rsidRDefault="00E71184" w:rsidP="000F7204">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0F7204">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7F1C4BC6" w:rsidR="00E71184" w:rsidRPr="007C3E78" w:rsidRDefault="00E71184" w:rsidP="000F7204">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sidR="00B8699F">
              <w:rPr>
                <w:sz w:val="22"/>
                <w:szCs w:val="22"/>
                <w:lang w:eastAsia="cs-CZ"/>
              </w:rPr>
              <w:t>zákona o VO</w:t>
            </w:r>
            <w:r w:rsidRPr="007C3E78">
              <w:rPr>
                <w:sz w:val="22"/>
                <w:szCs w:val="22"/>
                <w:lang w:eastAsia="cs-CZ"/>
              </w:rPr>
              <w:t>.</w:t>
            </w:r>
          </w:p>
        </w:tc>
        <w:tc>
          <w:tcPr>
            <w:tcW w:w="3260" w:type="dxa"/>
            <w:shd w:val="clear" w:color="auto" w:fill="auto"/>
          </w:tcPr>
          <w:p w14:paraId="2CF5D1BB" w14:textId="77777777" w:rsidR="00E71184" w:rsidRPr="007C3E78" w:rsidRDefault="00E71184" w:rsidP="000F7204">
            <w:pPr>
              <w:rPr>
                <w:sz w:val="22"/>
                <w:szCs w:val="22"/>
                <w:lang w:eastAsia="cs-CZ"/>
              </w:rPr>
            </w:pPr>
            <w:r w:rsidRPr="007C3E78">
              <w:rPr>
                <w:sz w:val="22"/>
                <w:szCs w:val="22"/>
                <w:lang w:eastAsia="cs-CZ"/>
              </w:rPr>
              <w:t>25 %</w:t>
            </w:r>
          </w:p>
          <w:p w14:paraId="6D7BC068" w14:textId="77777777" w:rsidR="00E71184" w:rsidRPr="007C3E78" w:rsidRDefault="00E71184" w:rsidP="000F7204">
            <w:pPr>
              <w:rPr>
                <w:sz w:val="22"/>
                <w:szCs w:val="22"/>
                <w:lang w:eastAsia="cs-CZ"/>
              </w:rPr>
            </w:pPr>
          </w:p>
          <w:p w14:paraId="3F914EF1"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0F7204">
        <w:tc>
          <w:tcPr>
            <w:tcW w:w="675" w:type="dxa"/>
            <w:shd w:val="clear" w:color="auto" w:fill="auto"/>
            <w:vAlign w:val="center"/>
          </w:tcPr>
          <w:p w14:paraId="209819E2" w14:textId="77777777" w:rsidR="00E71184" w:rsidRPr="00AD6C47" w:rsidRDefault="00E71184" w:rsidP="000F7204">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0F7204">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48D74D6C" w:rsidR="00E71184" w:rsidRPr="00AD6C47" w:rsidRDefault="00E71184" w:rsidP="000F7204">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 xml:space="preserve">otknutých ustanovení </w:t>
            </w:r>
            <w:r w:rsidR="00B8699F">
              <w:rPr>
                <w:sz w:val="22"/>
                <w:szCs w:val="22"/>
                <w:lang w:eastAsia="cs-CZ"/>
              </w:rPr>
              <w:t>zákona o VO</w:t>
            </w:r>
            <w:r w:rsidRPr="00AD6C47">
              <w:rPr>
                <w:sz w:val="22"/>
                <w:szCs w:val="22"/>
                <w:lang w:eastAsia="cs-CZ"/>
              </w:rPr>
              <w:t>.</w:t>
            </w:r>
          </w:p>
        </w:tc>
        <w:tc>
          <w:tcPr>
            <w:tcW w:w="3260" w:type="dxa"/>
            <w:shd w:val="clear" w:color="auto" w:fill="auto"/>
          </w:tcPr>
          <w:p w14:paraId="5069E577" w14:textId="77777777" w:rsidR="00E71184" w:rsidRPr="00AD6C47" w:rsidRDefault="00E71184" w:rsidP="000F7204">
            <w:pPr>
              <w:rPr>
                <w:sz w:val="22"/>
                <w:szCs w:val="22"/>
                <w:lang w:eastAsia="cs-CZ"/>
              </w:rPr>
            </w:pPr>
            <w:r>
              <w:rPr>
                <w:sz w:val="22"/>
                <w:szCs w:val="22"/>
                <w:lang w:eastAsia="cs-CZ"/>
              </w:rPr>
              <w:t>100 %</w:t>
            </w:r>
          </w:p>
        </w:tc>
      </w:tr>
      <w:tr w:rsidR="00E71184" w:rsidRPr="007C3E78" w14:paraId="4B2260A6" w14:textId="77777777" w:rsidTr="000F7204">
        <w:tc>
          <w:tcPr>
            <w:tcW w:w="675" w:type="dxa"/>
            <w:shd w:val="clear" w:color="auto" w:fill="auto"/>
            <w:vAlign w:val="center"/>
          </w:tcPr>
          <w:p w14:paraId="2FBB2055" w14:textId="77777777" w:rsidR="00E71184" w:rsidRPr="007C3E78" w:rsidRDefault="00E71184" w:rsidP="000F7204">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0F7204">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0F7204">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0F7204">
            <w:pPr>
              <w:rPr>
                <w:sz w:val="22"/>
                <w:szCs w:val="22"/>
                <w:lang w:eastAsia="cs-CZ"/>
              </w:rPr>
            </w:pPr>
            <w:r w:rsidRPr="007C3E78">
              <w:rPr>
                <w:sz w:val="22"/>
                <w:szCs w:val="22"/>
                <w:lang w:eastAsia="cs-CZ"/>
              </w:rPr>
              <w:t>100 %</w:t>
            </w:r>
          </w:p>
          <w:p w14:paraId="6AF474DC" w14:textId="77777777" w:rsidR="00E71184" w:rsidRPr="007C3E78" w:rsidRDefault="00E71184" w:rsidP="000F7204">
            <w:pPr>
              <w:rPr>
                <w:sz w:val="22"/>
                <w:szCs w:val="22"/>
                <w:lang w:eastAsia="cs-CZ"/>
              </w:rPr>
            </w:pPr>
          </w:p>
          <w:p w14:paraId="3F340EA3" w14:textId="77777777" w:rsidR="00E71184" w:rsidRPr="007C3E78" w:rsidRDefault="00E71184" w:rsidP="000F7204">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0F7204">
        <w:tc>
          <w:tcPr>
            <w:tcW w:w="675" w:type="dxa"/>
            <w:shd w:val="clear" w:color="auto" w:fill="auto"/>
            <w:vAlign w:val="center"/>
          </w:tcPr>
          <w:p w14:paraId="00E2AD8E" w14:textId="77777777" w:rsidR="00E71184" w:rsidRPr="007C3E78" w:rsidRDefault="00E71184" w:rsidP="000F7204">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0F7204">
            <w:pPr>
              <w:rPr>
                <w:sz w:val="22"/>
                <w:szCs w:val="22"/>
                <w:lang w:eastAsia="cs-CZ"/>
              </w:rPr>
            </w:pPr>
            <w:r w:rsidRPr="007C3E78">
              <w:rPr>
                <w:sz w:val="22"/>
                <w:szCs w:val="22"/>
                <w:lang w:eastAsia="cs-CZ"/>
              </w:rPr>
              <w:t>Neurčenie:</w:t>
            </w:r>
          </w:p>
          <w:p w14:paraId="1F65069C"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lastRenderedPageBreak/>
              <w:t>kritérií na vyhodnotenie ponúk (a váh kritérií) v oznámení, resp. výzve na predkladanie ponúk alebo v súťažných podkladoch</w:t>
            </w:r>
          </w:p>
        </w:tc>
        <w:tc>
          <w:tcPr>
            <w:tcW w:w="6379" w:type="dxa"/>
            <w:shd w:val="clear" w:color="auto" w:fill="auto"/>
          </w:tcPr>
          <w:p w14:paraId="0AEC2AA0" w14:textId="77777777" w:rsidR="00E71184" w:rsidRPr="007C3E78" w:rsidRDefault="00E71184" w:rsidP="000F7204">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w:t>
            </w:r>
            <w:r w:rsidRPr="007C3E78">
              <w:rPr>
                <w:sz w:val="22"/>
                <w:szCs w:val="22"/>
                <w:lang w:eastAsia="cs-CZ"/>
              </w:rPr>
              <w:lastRenderedPageBreak/>
              <w:t xml:space="preserve">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12C043F" w14:textId="77777777" w:rsidR="00E71184" w:rsidRPr="007C3E78" w:rsidRDefault="00E71184" w:rsidP="000F7204">
            <w:pPr>
              <w:rPr>
                <w:sz w:val="22"/>
                <w:szCs w:val="22"/>
                <w:lang w:eastAsia="cs-CZ"/>
              </w:rPr>
            </w:pPr>
            <w:r w:rsidRPr="007C3E78">
              <w:rPr>
                <w:sz w:val="22"/>
                <w:szCs w:val="22"/>
                <w:lang w:eastAsia="cs-CZ"/>
              </w:rPr>
              <w:lastRenderedPageBreak/>
              <w:t>25 %</w:t>
            </w:r>
          </w:p>
          <w:p w14:paraId="30ABBBFC" w14:textId="77777777" w:rsidR="00E71184" w:rsidRPr="007C3E78" w:rsidRDefault="00E71184" w:rsidP="000F7204">
            <w:pPr>
              <w:rPr>
                <w:sz w:val="22"/>
                <w:szCs w:val="22"/>
                <w:lang w:eastAsia="cs-CZ"/>
              </w:rPr>
            </w:pPr>
          </w:p>
          <w:p w14:paraId="47576FFD" w14:textId="77777777" w:rsidR="00E71184" w:rsidRPr="007C3E78" w:rsidRDefault="00E71184" w:rsidP="000F7204">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w:t>
            </w:r>
            <w:r w:rsidRPr="007C3E78">
              <w:rPr>
                <w:sz w:val="22"/>
                <w:szCs w:val="22"/>
                <w:lang w:eastAsia="cs-CZ"/>
              </w:rPr>
              <w:lastRenderedPageBreak/>
              <w:t>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0F7204">
        <w:tc>
          <w:tcPr>
            <w:tcW w:w="675" w:type="dxa"/>
            <w:shd w:val="clear" w:color="auto" w:fill="auto"/>
            <w:vAlign w:val="center"/>
          </w:tcPr>
          <w:p w14:paraId="66D5190A" w14:textId="77777777" w:rsidR="00E71184" w:rsidRPr="007C3E78" w:rsidRDefault="00E71184" w:rsidP="000F7204">
            <w:pPr>
              <w:jc w:val="center"/>
              <w:rPr>
                <w:sz w:val="22"/>
                <w:szCs w:val="22"/>
                <w:lang w:eastAsia="cs-CZ"/>
              </w:rPr>
            </w:pPr>
            <w:r>
              <w:rPr>
                <w:sz w:val="22"/>
                <w:szCs w:val="22"/>
                <w:lang w:eastAsia="cs-CZ"/>
              </w:rPr>
              <w:lastRenderedPageBreak/>
              <w:t>10</w:t>
            </w:r>
          </w:p>
        </w:tc>
        <w:tc>
          <w:tcPr>
            <w:tcW w:w="3720" w:type="dxa"/>
            <w:shd w:val="clear" w:color="auto" w:fill="auto"/>
          </w:tcPr>
          <w:p w14:paraId="182E94B0" w14:textId="77777777" w:rsidR="00E71184" w:rsidRPr="007C3E78" w:rsidRDefault="00E71184" w:rsidP="000F7204">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E0AF323" w14:textId="225DDA50" w:rsidR="00E71184" w:rsidRPr="007C3E78" w:rsidRDefault="00E71184" w:rsidP="000F7204">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xml:space="preserve">, použitie nezákonných kritérií na vyhodnotenie ponúk podľa § 44 ods. 12 </w:t>
            </w:r>
            <w:r w:rsidR="00B8699F">
              <w:rPr>
                <w:sz w:val="22"/>
                <w:szCs w:val="22"/>
                <w:lang w:eastAsia="cs-CZ"/>
              </w:rPr>
              <w:t>zákona o VO</w:t>
            </w:r>
            <w:r>
              <w:rPr>
                <w:sz w:val="22"/>
                <w:szCs w:val="22"/>
                <w:lang w:eastAsia="cs-CZ"/>
              </w:rPr>
              <w:t>.</w:t>
            </w:r>
          </w:p>
        </w:tc>
        <w:tc>
          <w:tcPr>
            <w:tcW w:w="3260" w:type="dxa"/>
            <w:shd w:val="clear" w:color="auto" w:fill="auto"/>
          </w:tcPr>
          <w:p w14:paraId="151E5F55" w14:textId="77777777" w:rsidR="00E71184" w:rsidRPr="007C3E78" w:rsidRDefault="00E71184" w:rsidP="000F7204">
            <w:pPr>
              <w:rPr>
                <w:sz w:val="22"/>
                <w:szCs w:val="22"/>
                <w:lang w:eastAsia="cs-CZ"/>
              </w:rPr>
            </w:pPr>
            <w:r w:rsidRPr="007C3E78">
              <w:rPr>
                <w:sz w:val="22"/>
                <w:szCs w:val="22"/>
                <w:lang w:eastAsia="cs-CZ"/>
              </w:rPr>
              <w:t>25 %</w:t>
            </w:r>
          </w:p>
          <w:p w14:paraId="493BFCA5" w14:textId="77777777" w:rsidR="00E71184" w:rsidRPr="007C3E78" w:rsidRDefault="00E71184" w:rsidP="000F7204">
            <w:pPr>
              <w:rPr>
                <w:sz w:val="22"/>
                <w:szCs w:val="22"/>
                <w:lang w:eastAsia="cs-CZ"/>
              </w:rPr>
            </w:pPr>
          </w:p>
          <w:p w14:paraId="1D582BB2"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0F7204">
        <w:tc>
          <w:tcPr>
            <w:tcW w:w="675" w:type="dxa"/>
            <w:shd w:val="clear" w:color="auto" w:fill="auto"/>
            <w:vAlign w:val="center"/>
          </w:tcPr>
          <w:p w14:paraId="0B6FED86"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5FF7EABF" w14:textId="77777777" w:rsidR="00E71184" w:rsidRPr="007C3E78" w:rsidRDefault="00E71184" w:rsidP="000F7204">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0F7204">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0F7204">
            <w:pPr>
              <w:rPr>
                <w:sz w:val="22"/>
                <w:szCs w:val="22"/>
                <w:lang w:eastAsia="cs-CZ"/>
              </w:rPr>
            </w:pPr>
            <w:r w:rsidRPr="007C3E78">
              <w:rPr>
                <w:sz w:val="22"/>
                <w:szCs w:val="22"/>
                <w:lang w:eastAsia="cs-CZ"/>
              </w:rPr>
              <w:t>25 %</w:t>
            </w:r>
          </w:p>
          <w:p w14:paraId="780BFB55" w14:textId="77777777" w:rsidR="00E71184" w:rsidRPr="007C3E78" w:rsidRDefault="00E71184" w:rsidP="000F7204">
            <w:pPr>
              <w:rPr>
                <w:sz w:val="22"/>
                <w:szCs w:val="22"/>
                <w:lang w:eastAsia="cs-CZ"/>
              </w:rPr>
            </w:pPr>
          </w:p>
          <w:p w14:paraId="7EB5E795"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0F7204">
        <w:tc>
          <w:tcPr>
            <w:tcW w:w="675" w:type="dxa"/>
            <w:shd w:val="clear" w:color="auto" w:fill="auto"/>
            <w:vAlign w:val="center"/>
          </w:tcPr>
          <w:p w14:paraId="562378DE"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0F7204">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0F7204">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0F7204">
            <w:pPr>
              <w:rPr>
                <w:sz w:val="22"/>
                <w:szCs w:val="22"/>
                <w:lang w:eastAsia="cs-CZ"/>
              </w:rPr>
            </w:pPr>
            <w:r w:rsidRPr="007C3E78">
              <w:rPr>
                <w:sz w:val="22"/>
                <w:szCs w:val="22"/>
                <w:lang w:eastAsia="cs-CZ"/>
              </w:rPr>
              <w:t>25 %</w:t>
            </w:r>
          </w:p>
          <w:p w14:paraId="347B374E" w14:textId="77777777" w:rsidR="00E71184" w:rsidRPr="007C3E78" w:rsidRDefault="00E71184" w:rsidP="000F7204">
            <w:pPr>
              <w:rPr>
                <w:sz w:val="22"/>
                <w:szCs w:val="22"/>
                <w:lang w:eastAsia="cs-CZ"/>
              </w:rPr>
            </w:pPr>
          </w:p>
          <w:p w14:paraId="760581CD"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0F7204">
        <w:tc>
          <w:tcPr>
            <w:tcW w:w="675" w:type="dxa"/>
            <w:tcBorders>
              <w:bottom w:val="single" w:sz="4" w:space="0" w:color="auto"/>
            </w:tcBorders>
            <w:shd w:val="clear" w:color="auto" w:fill="auto"/>
            <w:vAlign w:val="center"/>
          </w:tcPr>
          <w:p w14:paraId="6EAEB933"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0F7204">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0F7204">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0F7204">
            <w:pPr>
              <w:rPr>
                <w:sz w:val="22"/>
                <w:szCs w:val="22"/>
                <w:lang w:eastAsia="cs-CZ"/>
              </w:rPr>
            </w:pPr>
            <w:r w:rsidRPr="007C3E78">
              <w:rPr>
                <w:sz w:val="22"/>
                <w:szCs w:val="22"/>
                <w:lang w:eastAsia="cs-CZ"/>
              </w:rPr>
              <w:t>10 %</w:t>
            </w:r>
          </w:p>
          <w:p w14:paraId="1EEDAA36" w14:textId="77777777" w:rsidR="00E71184" w:rsidRPr="007C3E78" w:rsidRDefault="00E71184" w:rsidP="000F7204">
            <w:pPr>
              <w:rPr>
                <w:sz w:val="22"/>
                <w:szCs w:val="22"/>
                <w:lang w:eastAsia="cs-CZ"/>
              </w:rPr>
            </w:pPr>
          </w:p>
          <w:p w14:paraId="1EA79A35" w14:textId="77777777" w:rsidR="00E71184" w:rsidRPr="007C3E78" w:rsidRDefault="00E71184" w:rsidP="000F7204">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0F7204">
            <w:pPr>
              <w:rPr>
                <w:sz w:val="22"/>
                <w:szCs w:val="22"/>
                <w:lang w:eastAsia="cs-CZ"/>
              </w:rPr>
            </w:pPr>
          </w:p>
          <w:p w14:paraId="39976F96" w14:textId="77777777" w:rsidR="00E71184" w:rsidRPr="007C3E78" w:rsidRDefault="00E71184" w:rsidP="000F7204">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0F7204">
        <w:tc>
          <w:tcPr>
            <w:tcW w:w="675" w:type="dxa"/>
            <w:tcBorders>
              <w:bottom w:val="single" w:sz="4" w:space="0" w:color="auto"/>
            </w:tcBorders>
            <w:shd w:val="clear" w:color="auto" w:fill="auto"/>
            <w:vAlign w:val="center"/>
          </w:tcPr>
          <w:p w14:paraId="07D660DF" w14:textId="77777777" w:rsidR="00E71184" w:rsidRPr="007C3E78" w:rsidRDefault="00E71184" w:rsidP="000F7204">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464EF0DA" w14:textId="77777777" w:rsidR="00E71184" w:rsidRPr="007C3E78" w:rsidRDefault="00E71184" w:rsidP="000F7204">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1F6F2E1F" w:rsidR="00E71184" w:rsidRPr="007C3E78" w:rsidRDefault="00E71184" w:rsidP="000F7204">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sidR="00B8699F">
              <w:rPr>
                <w:sz w:val="22"/>
                <w:szCs w:val="22"/>
              </w:rPr>
              <w:t>zákona o VO</w:t>
            </w:r>
            <w:r w:rsidRPr="003858EE">
              <w:rPr>
                <w:sz w:val="22"/>
                <w:szCs w:val="22"/>
              </w:rPr>
              <w:t>,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sidR="00B8699F">
              <w:rPr>
                <w:sz w:val="22"/>
                <w:szCs w:val="22"/>
              </w:rPr>
              <w:t>zákona o VO</w:t>
            </w:r>
            <w:r w:rsidRPr="003858EE">
              <w:rPr>
                <w:sz w:val="22"/>
                <w:szCs w:val="22"/>
              </w:rPr>
              <w:t xml:space="preserve">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sidR="00B8699F">
              <w:rPr>
                <w:sz w:val="22"/>
                <w:szCs w:val="22"/>
              </w:rPr>
              <w:t>zákona o</w:t>
            </w:r>
            <w:del w:id="6" w:author="Kopecká Monika" w:date="2018-05-02T15:28:00Z">
              <w:r w:rsidR="00B8699F" w:rsidDel="00856010">
                <w:rPr>
                  <w:sz w:val="22"/>
                  <w:szCs w:val="22"/>
                </w:rPr>
                <w:delText xml:space="preserve"> </w:delText>
              </w:r>
            </w:del>
            <w:ins w:id="7" w:author="Kopecká Monika" w:date="2018-05-02T15:28:00Z">
              <w:r w:rsidR="00856010">
                <w:rPr>
                  <w:sz w:val="22"/>
                  <w:szCs w:val="22"/>
                </w:rPr>
                <w:t> </w:t>
              </w:r>
            </w:ins>
            <w:r w:rsidR="00B8699F">
              <w:rPr>
                <w:sz w:val="22"/>
                <w:szCs w:val="22"/>
              </w:rPr>
              <w:t>VO</w:t>
            </w:r>
            <w:ins w:id="8" w:author="Kopecká Monika" w:date="2018-05-02T15:28:00Z">
              <w:r w:rsidR="00856010">
                <w:rPr>
                  <w:sz w:val="22"/>
                  <w:szCs w:val="22"/>
                </w:rPr>
                <w:t xml:space="preserve"> (vzťahuje sa na verejné obstarávanie vyhlásené do 1.11.2017)</w:t>
              </w:r>
            </w:ins>
            <w:r w:rsidRPr="003858EE">
              <w:rPr>
                <w:sz w:val="22"/>
                <w:szCs w:val="22"/>
              </w:rPr>
              <w:t>.</w:t>
            </w:r>
          </w:p>
        </w:tc>
        <w:tc>
          <w:tcPr>
            <w:tcW w:w="3260" w:type="dxa"/>
            <w:tcBorders>
              <w:bottom w:val="single" w:sz="4" w:space="0" w:color="auto"/>
            </w:tcBorders>
            <w:shd w:val="clear" w:color="auto" w:fill="auto"/>
          </w:tcPr>
          <w:p w14:paraId="47A99A07" w14:textId="77777777" w:rsidR="00E71184" w:rsidRPr="007C3E78" w:rsidRDefault="00E71184" w:rsidP="000F7204">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0F7204">
            <w:pPr>
              <w:rPr>
                <w:sz w:val="22"/>
                <w:szCs w:val="22"/>
                <w:lang w:eastAsia="cs-CZ"/>
              </w:rPr>
            </w:pPr>
          </w:p>
        </w:tc>
      </w:tr>
      <w:tr w:rsidR="00E71184" w:rsidRPr="007C3E78" w14:paraId="708088CB" w14:textId="77777777" w:rsidTr="000F7204">
        <w:tc>
          <w:tcPr>
            <w:tcW w:w="14034" w:type="dxa"/>
            <w:gridSpan w:val="4"/>
            <w:shd w:val="clear" w:color="auto" w:fill="BFBFBF" w:themeFill="background1" w:themeFillShade="BF"/>
            <w:vAlign w:val="center"/>
          </w:tcPr>
          <w:p w14:paraId="6C6EC4CB" w14:textId="77777777" w:rsidR="00E71184" w:rsidRPr="007C3E78" w:rsidRDefault="00E71184" w:rsidP="000F7204">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0F7204">
        <w:tc>
          <w:tcPr>
            <w:tcW w:w="675" w:type="dxa"/>
            <w:shd w:val="clear" w:color="auto" w:fill="auto"/>
            <w:vAlign w:val="center"/>
          </w:tcPr>
          <w:p w14:paraId="0E0CC710"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B3D7945" w14:textId="77777777" w:rsidR="00E71184" w:rsidRPr="007C3E78" w:rsidRDefault="00E71184" w:rsidP="000F7204">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7777777" w:rsidR="00E71184" w:rsidRPr="007C3E78" w:rsidRDefault="00E71184" w:rsidP="000F7204">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0F7204">
            <w:pPr>
              <w:rPr>
                <w:sz w:val="22"/>
                <w:szCs w:val="22"/>
                <w:lang w:eastAsia="cs-CZ"/>
              </w:rPr>
            </w:pPr>
            <w:r w:rsidRPr="007C3E78">
              <w:rPr>
                <w:sz w:val="22"/>
                <w:szCs w:val="22"/>
                <w:lang w:eastAsia="cs-CZ"/>
              </w:rPr>
              <w:t>25 %</w:t>
            </w:r>
          </w:p>
          <w:p w14:paraId="112FB9D3" w14:textId="77777777" w:rsidR="00E71184" w:rsidRPr="007C3E78" w:rsidRDefault="00E71184" w:rsidP="000F7204">
            <w:pPr>
              <w:rPr>
                <w:sz w:val="22"/>
                <w:szCs w:val="22"/>
                <w:lang w:eastAsia="cs-CZ"/>
              </w:rPr>
            </w:pPr>
          </w:p>
          <w:p w14:paraId="6EF8846E"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0F7204">
        <w:tc>
          <w:tcPr>
            <w:tcW w:w="675" w:type="dxa"/>
            <w:shd w:val="clear" w:color="auto" w:fill="auto"/>
            <w:vAlign w:val="center"/>
          </w:tcPr>
          <w:p w14:paraId="67721EDE"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20171FB0" w14:textId="77777777" w:rsidR="00E71184" w:rsidRPr="007C3E78" w:rsidRDefault="00E71184" w:rsidP="000F7204">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0F7204">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0F7204">
            <w:pPr>
              <w:rPr>
                <w:sz w:val="22"/>
                <w:szCs w:val="22"/>
                <w:lang w:eastAsia="cs-CZ"/>
              </w:rPr>
            </w:pPr>
            <w:r w:rsidRPr="007C3E78">
              <w:rPr>
                <w:sz w:val="22"/>
                <w:szCs w:val="22"/>
                <w:lang w:eastAsia="cs-CZ"/>
              </w:rPr>
              <w:t>25 %</w:t>
            </w:r>
          </w:p>
          <w:p w14:paraId="2E5EB3A6" w14:textId="77777777" w:rsidR="00E71184" w:rsidRPr="007C3E78" w:rsidRDefault="00E71184" w:rsidP="000F7204">
            <w:pPr>
              <w:rPr>
                <w:sz w:val="22"/>
                <w:szCs w:val="22"/>
                <w:lang w:eastAsia="cs-CZ"/>
              </w:rPr>
            </w:pPr>
          </w:p>
          <w:p w14:paraId="021EA6B3"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0F7204">
        <w:tc>
          <w:tcPr>
            <w:tcW w:w="675" w:type="dxa"/>
            <w:shd w:val="clear" w:color="auto" w:fill="auto"/>
            <w:vAlign w:val="center"/>
          </w:tcPr>
          <w:p w14:paraId="79158085"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8F068D3" w14:textId="77777777" w:rsidR="00E71184" w:rsidRPr="007C3E78" w:rsidRDefault="00E71184" w:rsidP="000F7204">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0F7204">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0F7204">
            <w:pPr>
              <w:jc w:val="both"/>
              <w:rPr>
                <w:sz w:val="22"/>
                <w:szCs w:val="22"/>
                <w:lang w:eastAsia="cs-CZ"/>
              </w:rPr>
            </w:pPr>
          </w:p>
          <w:p w14:paraId="6074E6AD" w14:textId="77777777" w:rsidR="00E71184" w:rsidRPr="007C3E78" w:rsidRDefault="00E71184" w:rsidP="000F7204">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0F7204">
            <w:pPr>
              <w:rPr>
                <w:sz w:val="22"/>
                <w:szCs w:val="22"/>
                <w:lang w:eastAsia="cs-CZ"/>
              </w:rPr>
            </w:pPr>
            <w:r w:rsidRPr="007C3E78">
              <w:rPr>
                <w:sz w:val="22"/>
                <w:szCs w:val="22"/>
                <w:lang w:eastAsia="cs-CZ"/>
              </w:rPr>
              <w:t>25 %</w:t>
            </w:r>
          </w:p>
          <w:p w14:paraId="60C9CC7B" w14:textId="77777777" w:rsidR="00E71184" w:rsidRPr="007C3E78" w:rsidRDefault="00E71184" w:rsidP="000F7204">
            <w:pPr>
              <w:rPr>
                <w:sz w:val="22"/>
                <w:szCs w:val="22"/>
                <w:lang w:eastAsia="cs-CZ"/>
              </w:rPr>
            </w:pPr>
          </w:p>
          <w:p w14:paraId="38B6844B"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0F7204">
        <w:tc>
          <w:tcPr>
            <w:tcW w:w="675" w:type="dxa"/>
            <w:shd w:val="clear" w:color="auto" w:fill="auto"/>
            <w:vAlign w:val="center"/>
          </w:tcPr>
          <w:p w14:paraId="47D9C9BA" w14:textId="77777777" w:rsidR="00E71184" w:rsidRPr="007C3E78" w:rsidRDefault="00E71184" w:rsidP="000F7204">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091CB832" w14:textId="77777777" w:rsidR="00E71184" w:rsidRPr="007C3E78" w:rsidRDefault="00E71184" w:rsidP="000F7204">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2DD2FE8D" w14:textId="77777777" w:rsidR="00E71184" w:rsidRPr="007C3E78" w:rsidRDefault="00E71184" w:rsidP="000F7204">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0F7204">
            <w:pPr>
              <w:jc w:val="both"/>
              <w:rPr>
                <w:sz w:val="22"/>
                <w:szCs w:val="22"/>
                <w:lang w:eastAsia="cs-CZ"/>
              </w:rPr>
            </w:pPr>
          </w:p>
          <w:p w14:paraId="434BFAD2" w14:textId="77777777" w:rsidR="00E71184" w:rsidRPr="007C3E78" w:rsidRDefault="00E71184" w:rsidP="000F7204">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0F7204">
            <w:pPr>
              <w:jc w:val="both"/>
              <w:rPr>
                <w:sz w:val="22"/>
                <w:szCs w:val="22"/>
                <w:lang w:eastAsia="cs-CZ"/>
              </w:rPr>
            </w:pPr>
          </w:p>
          <w:p w14:paraId="0403A6FB" w14:textId="77777777" w:rsidR="00E71184" w:rsidRPr="007C3E78" w:rsidRDefault="00E71184" w:rsidP="000F7204">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0F7204">
            <w:pPr>
              <w:jc w:val="both"/>
              <w:rPr>
                <w:sz w:val="22"/>
                <w:szCs w:val="22"/>
                <w:lang w:eastAsia="cs-CZ"/>
              </w:rPr>
            </w:pPr>
          </w:p>
          <w:p w14:paraId="27792267" w14:textId="77777777" w:rsidR="00E71184" w:rsidRPr="007C3E78" w:rsidRDefault="00E71184" w:rsidP="000F7204">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0F7204">
            <w:pPr>
              <w:jc w:val="both"/>
              <w:rPr>
                <w:sz w:val="22"/>
                <w:szCs w:val="22"/>
                <w:lang w:eastAsia="cs-CZ"/>
              </w:rPr>
            </w:pPr>
          </w:p>
          <w:p w14:paraId="70355A7C" w14:textId="2C15D618" w:rsidR="00E71184" w:rsidRPr="007C3E78" w:rsidRDefault="00E71184" w:rsidP="000F7204">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0F7204">
            <w:pPr>
              <w:rPr>
                <w:sz w:val="22"/>
                <w:szCs w:val="22"/>
                <w:lang w:eastAsia="cs-CZ"/>
              </w:rPr>
            </w:pPr>
            <w:r w:rsidRPr="007C3E78">
              <w:rPr>
                <w:sz w:val="22"/>
                <w:szCs w:val="22"/>
                <w:lang w:eastAsia="cs-CZ"/>
              </w:rPr>
              <w:t>25 %</w:t>
            </w:r>
          </w:p>
          <w:p w14:paraId="460C5624" w14:textId="77777777" w:rsidR="00E71184" w:rsidRPr="007C3E78" w:rsidRDefault="00E71184" w:rsidP="000F7204">
            <w:pPr>
              <w:rPr>
                <w:sz w:val="22"/>
                <w:szCs w:val="22"/>
                <w:lang w:eastAsia="cs-CZ"/>
              </w:rPr>
            </w:pPr>
          </w:p>
          <w:p w14:paraId="62516ADC"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7EF46F0" w14:textId="77777777" w:rsidTr="000F7204">
        <w:tc>
          <w:tcPr>
            <w:tcW w:w="675" w:type="dxa"/>
            <w:shd w:val="clear" w:color="auto" w:fill="auto"/>
            <w:vAlign w:val="center"/>
          </w:tcPr>
          <w:p w14:paraId="2B1470BD"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A35C353" w14:textId="77777777" w:rsidR="00E71184" w:rsidRPr="007C3E78" w:rsidRDefault="00E71184" w:rsidP="000F7204">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0F7204">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0F7204">
            <w:pPr>
              <w:rPr>
                <w:sz w:val="22"/>
                <w:szCs w:val="22"/>
                <w:lang w:eastAsia="cs-CZ"/>
              </w:rPr>
            </w:pPr>
            <w:r w:rsidRPr="007C3E78">
              <w:rPr>
                <w:sz w:val="22"/>
                <w:szCs w:val="22"/>
                <w:lang w:eastAsia="cs-CZ"/>
              </w:rPr>
              <w:t>25 %</w:t>
            </w:r>
          </w:p>
          <w:p w14:paraId="46D545F8" w14:textId="77777777" w:rsidR="00E71184" w:rsidRPr="007C3E78" w:rsidRDefault="00E71184" w:rsidP="000F7204">
            <w:pPr>
              <w:rPr>
                <w:sz w:val="22"/>
                <w:szCs w:val="22"/>
                <w:lang w:eastAsia="cs-CZ"/>
              </w:rPr>
            </w:pPr>
          </w:p>
          <w:p w14:paraId="7EEA2736"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0F7204">
        <w:tc>
          <w:tcPr>
            <w:tcW w:w="675" w:type="dxa"/>
            <w:shd w:val="clear" w:color="auto" w:fill="auto"/>
            <w:vAlign w:val="center"/>
          </w:tcPr>
          <w:p w14:paraId="31815D00" w14:textId="77777777" w:rsidR="00E71184" w:rsidRPr="007C3E78" w:rsidRDefault="00E71184" w:rsidP="000F7204">
            <w:pPr>
              <w:jc w:val="center"/>
              <w:rPr>
                <w:sz w:val="22"/>
                <w:szCs w:val="22"/>
                <w:lang w:eastAsia="cs-CZ"/>
              </w:rPr>
            </w:pPr>
            <w:r>
              <w:rPr>
                <w:sz w:val="22"/>
                <w:szCs w:val="22"/>
                <w:lang w:eastAsia="cs-CZ"/>
              </w:rPr>
              <w:t>20</w:t>
            </w:r>
          </w:p>
        </w:tc>
        <w:tc>
          <w:tcPr>
            <w:tcW w:w="3720" w:type="dxa"/>
            <w:shd w:val="clear" w:color="auto" w:fill="auto"/>
          </w:tcPr>
          <w:p w14:paraId="4AD98D8F" w14:textId="77777777" w:rsidR="00E71184" w:rsidRPr="007C3E78" w:rsidRDefault="00E71184" w:rsidP="000F7204">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0F7204">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2339A9BC" w14:textId="77777777" w:rsidR="00E71184" w:rsidRPr="007C3E78" w:rsidRDefault="00E71184" w:rsidP="000F7204">
            <w:pPr>
              <w:rPr>
                <w:sz w:val="22"/>
                <w:szCs w:val="22"/>
                <w:lang w:eastAsia="cs-CZ"/>
              </w:rPr>
            </w:pPr>
            <w:r w:rsidRPr="007C3E78">
              <w:rPr>
                <w:sz w:val="22"/>
                <w:szCs w:val="22"/>
                <w:lang w:eastAsia="cs-CZ"/>
              </w:rPr>
              <w:t>25 %</w:t>
            </w:r>
          </w:p>
          <w:p w14:paraId="76316836" w14:textId="77777777" w:rsidR="00E71184" w:rsidRPr="007C3E78" w:rsidRDefault="00E71184" w:rsidP="000F7204">
            <w:pPr>
              <w:rPr>
                <w:sz w:val="22"/>
                <w:szCs w:val="22"/>
                <w:lang w:eastAsia="cs-CZ"/>
              </w:rPr>
            </w:pPr>
          </w:p>
          <w:p w14:paraId="6077D46E"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0FD78F5" w14:textId="77777777" w:rsidTr="000F7204">
        <w:tc>
          <w:tcPr>
            <w:tcW w:w="675" w:type="dxa"/>
            <w:shd w:val="clear" w:color="auto" w:fill="auto"/>
            <w:vAlign w:val="center"/>
          </w:tcPr>
          <w:p w14:paraId="3213533F" w14:textId="77777777" w:rsidR="00E71184" w:rsidRPr="007C3E78" w:rsidRDefault="00E71184" w:rsidP="000F7204">
            <w:pPr>
              <w:jc w:val="center"/>
              <w:rPr>
                <w:sz w:val="22"/>
                <w:szCs w:val="22"/>
                <w:lang w:eastAsia="cs-CZ"/>
              </w:rPr>
            </w:pPr>
            <w:r>
              <w:rPr>
                <w:sz w:val="22"/>
                <w:szCs w:val="22"/>
                <w:lang w:eastAsia="cs-CZ"/>
              </w:rPr>
              <w:t>21</w:t>
            </w:r>
          </w:p>
        </w:tc>
        <w:tc>
          <w:tcPr>
            <w:tcW w:w="3720" w:type="dxa"/>
            <w:shd w:val="clear" w:color="auto" w:fill="auto"/>
          </w:tcPr>
          <w:p w14:paraId="2A6D75EC" w14:textId="77777777" w:rsidR="00E71184" w:rsidRPr="007C3E78" w:rsidRDefault="00E71184" w:rsidP="000F7204">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77777777" w:rsidR="00E71184" w:rsidRPr="007C3E78" w:rsidRDefault="00E71184" w:rsidP="000F7204">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vyhlásenie novej zákazky a/alebo zmenou podmienok zákazka </w:t>
            </w:r>
            <w:r w:rsidRPr="007C3E78">
              <w:rPr>
                <w:sz w:val="22"/>
                <w:szCs w:val="22"/>
                <w:lang w:eastAsia="cs-CZ"/>
              </w:rPr>
              <w:lastRenderedPageBreak/>
              <w:t>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0F7204">
            <w:pPr>
              <w:rPr>
                <w:sz w:val="22"/>
                <w:szCs w:val="22"/>
                <w:lang w:eastAsia="cs-CZ"/>
              </w:rPr>
            </w:pPr>
            <w:r w:rsidRPr="007C3E78">
              <w:rPr>
                <w:sz w:val="22"/>
                <w:szCs w:val="22"/>
                <w:lang w:eastAsia="cs-CZ"/>
              </w:rPr>
              <w:lastRenderedPageBreak/>
              <w:t>25 %</w:t>
            </w:r>
          </w:p>
          <w:p w14:paraId="58294F96" w14:textId="77777777" w:rsidR="00E71184" w:rsidRPr="007C3E78" w:rsidRDefault="00E71184" w:rsidP="000F7204">
            <w:pPr>
              <w:rPr>
                <w:sz w:val="22"/>
                <w:szCs w:val="22"/>
                <w:lang w:eastAsia="cs-CZ"/>
              </w:rPr>
            </w:pPr>
          </w:p>
          <w:p w14:paraId="43DF1A37" w14:textId="77777777" w:rsidR="00E71184" w:rsidRPr="007C3E78" w:rsidRDefault="00E71184" w:rsidP="000F7204">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p>
        </w:tc>
      </w:tr>
      <w:tr w:rsidR="00E71184" w:rsidRPr="007C3E78" w14:paraId="3625F678" w14:textId="77777777" w:rsidTr="000F7204">
        <w:tc>
          <w:tcPr>
            <w:tcW w:w="675" w:type="dxa"/>
            <w:shd w:val="clear" w:color="auto" w:fill="auto"/>
            <w:vAlign w:val="center"/>
          </w:tcPr>
          <w:p w14:paraId="77164C0E" w14:textId="77777777" w:rsidR="00E71184" w:rsidRPr="007C3E78" w:rsidRDefault="00E71184" w:rsidP="000F7204">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shd w:val="clear" w:color="auto" w:fill="auto"/>
          </w:tcPr>
          <w:p w14:paraId="2D70BB5C" w14:textId="77777777" w:rsidR="00E71184" w:rsidRPr="007C3E78" w:rsidRDefault="00E71184" w:rsidP="000F7204">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0F7204">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0F7204">
            <w:pPr>
              <w:rPr>
                <w:sz w:val="22"/>
                <w:szCs w:val="22"/>
                <w:lang w:eastAsia="cs-CZ"/>
              </w:rPr>
            </w:pPr>
            <w:r w:rsidRPr="007C3E78">
              <w:rPr>
                <w:sz w:val="22"/>
                <w:szCs w:val="22"/>
                <w:lang w:eastAsia="cs-CZ"/>
              </w:rPr>
              <w:t>25 %</w:t>
            </w:r>
          </w:p>
        </w:tc>
      </w:tr>
      <w:tr w:rsidR="00E71184" w:rsidRPr="007C3E78" w14:paraId="5E047C51" w14:textId="77777777" w:rsidTr="000F7204">
        <w:tc>
          <w:tcPr>
            <w:tcW w:w="675" w:type="dxa"/>
            <w:tcBorders>
              <w:bottom w:val="single" w:sz="4" w:space="0" w:color="auto"/>
            </w:tcBorders>
            <w:shd w:val="clear" w:color="auto" w:fill="auto"/>
            <w:vAlign w:val="center"/>
          </w:tcPr>
          <w:p w14:paraId="696D3B00" w14:textId="77777777" w:rsidR="00E71184" w:rsidRPr="007C3E78" w:rsidRDefault="00E71184" w:rsidP="000F7204">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1E7D4DF0" w14:textId="77777777" w:rsidR="00E71184" w:rsidRPr="007C3E78" w:rsidRDefault="00E71184" w:rsidP="000F7204">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0F7204">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0F7204">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0F7204">
            <w:pPr>
              <w:rPr>
                <w:sz w:val="22"/>
                <w:szCs w:val="22"/>
                <w:lang w:eastAsia="cs-CZ"/>
              </w:rPr>
            </w:pPr>
          </w:p>
        </w:tc>
      </w:tr>
      <w:tr w:rsidR="00E71184" w:rsidRPr="007C3E78" w14:paraId="4E73DFBF" w14:textId="77777777" w:rsidTr="000F7204">
        <w:tc>
          <w:tcPr>
            <w:tcW w:w="14034" w:type="dxa"/>
            <w:gridSpan w:val="4"/>
            <w:shd w:val="clear" w:color="auto" w:fill="BFBFBF" w:themeFill="background1" w:themeFillShade="BF"/>
            <w:vAlign w:val="center"/>
          </w:tcPr>
          <w:p w14:paraId="6D220DAF" w14:textId="77777777" w:rsidR="00E71184" w:rsidRPr="00A91AEF" w:rsidRDefault="00E71184" w:rsidP="000F7204">
            <w:pPr>
              <w:jc w:val="center"/>
              <w:rPr>
                <w:b/>
                <w:sz w:val="22"/>
                <w:szCs w:val="22"/>
                <w:lang w:eastAsia="cs-CZ"/>
              </w:rPr>
            </w:pPr>
            <w:r w:rsidRPr="00A91AEF">
              <w:rPr>
                <w:b/>
                <w:sz w:val="22"/>
                <w:szCs w:val="22"/>
                <w:lang w:eastAsia="cs-CZ"/>
              </w:rPr>
              <w:t>Realizácia zákazky</w:t>
            </w:r>
          </w:p>
        </w:tc>
      </w:tr>
      <w:tr w:rsidR="00E71184" w:rsidRPr="007C3E78" w14:paraId="33B8AF8C" w14:textId="77777777" w:rsidTr="000F7204">
        <w:tc>
          <w:tcPr>
            <w:tcW w:w="675" w:type="dxa"/>
            <w:shd w:val="clear" w:color="auto" w:fill="auto"/>
            <w:vAlign w:val="center"/>
          </w:tcPr>
          <w:p w14:paraId="4E5B6EE3" w14:textId="77777777" w:rsidR="00E71184" w:rsidRPr="007C3E78" w:rsidRDefault="00E71184" w:rsidP="000F7204">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24B9E5C4" w14:textId="77777777" w:rsidR="00E71184" w:rsidRPr="007C3E78" w:rsidRDefault="00E71184" w:rsidP="000F7204">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8"/>
            </w:r>
          </w:p>
        </w:tc>
        <w:tc>
          <w:tcPr>
            <w:tcW w:w="6379" w:type="dxa"/>
            <w:shd w:val="clear" w:color="auto" w:fill="auto"/>
          </w:tcPr>
          <w:p w14:paraId="0AB047E1" w14:textId="36F29C44" w:rsidR="00E71184" w:rsidRPr="007C3E78" w:rsidRDefault="00E71184" w:rsidP="000F7204">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9"/>
            </w:r>
            <w:r>
              <w:rPr>
                <w:sz w:val="22"/>
                <w:szCs w:val="22"/>
                <w:lang w:eastAsia="cs-CZ"/>
              </w:rPr>
              <w:t xml:space="preserve"> </w:t>
            </w:r>
            <w:r>
              <w:rPr>
                <w:sz w:val="22"/>
                <w:szCs w:val="22"/>
                <w:lang w:eastAsia="cs-CZ"/>
              </w:rPr>
              <w:lastRenderedPageBreak/>
              <w:t xml:space="preserve">Podstatná zmena zmluvy, rámcovej dohody alebo koncesnej zmluvy je upravená v § 18 ods. 2 </w:t>
            </w:r>
            <w:r w:rsidR="00B8699F">
              <w:rPr>
                <w:sz w:val="22"/>
                <w:szCs w:val="22"/>
                <w:lang w:eastAsia="cs-CZ"/>
              </w:rPr>
              <w:t>zákona o VO</w:t>
            </w:r>
            <w:r>
              <w:rPr>
                <w:sz w:val="22"/>
                <w:szCs w:val="22"/>
                <w:lang w:eastAsia="cs-CZ"/>
              </w:rPr>
              <w:t>.</w:t>
            </w:r>
          </w:p>
          <w:p w14:paraId="27C234A4" w14:textId="77777777" w:rsidR="00E71184" w:rsidRPr="007C3E78" w:rsidRDefault="00E71184" w:rsidP="000F7204">
            <w:pPr>
              <w:jc w:val="both"/>
              <w:rPr>
                <w:sz w:val="22"/>
                <w:szCs w:val="22"/>
                <w:lang w:eastAsia="cs-CZ"/>
              </w:rPr>
            </w:pPr>
          </w:p>
          <w:p w14:paraId="606A505E" w14:textId="4BF26055" w:rsidR="00E71184" w:rsidRDefault="00E71184" w:rsidP="000F7204">
            <w:pPr>
              <w:jc w:val="both"/>
              <w:rPr>
                <w:sz w:val="22"/>
                <w:szCs w:val="22"/>
                <w:lang w:eastAsia="cs-CZ"/>
              </w:rPr>
            </w:pPr>
            <w:r w:rsidRPr="007C3E78">
              <w:rPr>
                <w:sz w:val="22"/>
                <w:szCs w:val="22"/>
                <w:lang w:eastAsia="cs-CZ"/>
              </w:rPr>
              <w:t xml:space="preserve">Verejný obstarávateľ </w:t>
            </w:r>
            <w:r>
              <w:rPr>
                <w:sz w:val="22"/>
                <w:szCs w:val="22"/>
                <w:lang w:eastAsia="cs-CZ"/>
              </w:rPr>
              <w:t xml:space="preserve">vykonal podstatné zmeny pôvodnej zmluvy, rámcovej dohody alebo koncesnej zmluvy a porušil ustanovenie § 18 </w:t>
            </w:r>
            <w:r w:rsidR="00B8699F">
              <w:rPr>
                <w:sz w:val="22"/>
                <w:szCs w:val="22"/>
                <w:lang w:eastAsia="cs-CZ"/>
              </w:rPr>
              <w:t>zákona o VO</w:t>
            </w:r>
            <w:r>
              <w:rPr>
                <w:sz w:val="22"/>
                <w:szCs w:val="22"/>
                <w:lang w:eastAsia="cs-CZ"/>
              </w:rPr>
              <w:t>.</w:t>
            </w:r>
          </w:p>
          <w:p w14:paraId="699A095A" w14:textId="77777777" w:rsidR="00E71184" w:rsidRDefault="00E71184" w:rsidP="000F7204">
            <w:pPr>
              <w:jc w:val="both"/>
              <w:rPr>
                <w:sz w:val="22"/>
                <w:szCs w:val="22"/>
                <w:lang w:eastAsia="cs-CZ"/>
              </w:rPr>
            </w:pPr>
          </w:p>
          <w:p w14:paraId="5565AE6A" w14:textId="77777777" w:rsidR="00E71184" w:rsidRPr="007C3E78" w:rsidRDefault="00E71184" w:rsidP="000F7204">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0F7204">
            <w:pPr>
              <w:rPr>
                <w:sz w:val="22"/>
                <w:szCs w:val="22"/>
                <w:lang w:eastAsia="cs-CZ"/>
              </w:rPr>
            </w:pPr>
            <w:r w:rsidRPr="007C3E78">
              <w:rPr>
                <w:sz w:val="22"/>
                <w:szCs w:val="22"/>
                <w:lang w:eastAsia="cs-CZ"/>
              </w:rPr>
              <w:lastRenderedPageBreak/>
              <w:t>25 % z ceny zmluvy</w:t>
            </w:r>
          </w:p>
          <w:p w14:paraId="2BF70CE4" w14:textId="77777777" w:rsidR="00E71184" w:rsidRPr="007C3E78" w:rsidRDefault="00E71184" w:rsidP="000F7204">
            <w:pPr>
              <w:rPr>
                <w:sz w:val="22"/>
                <w:szCs w:val="22"/>
                <w:lang w:eastAsia="cs-CZ"/>
              </w:rPr>
            </w:pPr>
          </w:p>
          <w:p w14:paraId="3FB64060" w14:textId="77777777" w:rsidR="00E71184" w:rsidRPr="007C3E78" w:rsidRDefault="00E71184" w:rsidP="000F7204">
            <w:pPr>
              <w:rPr>
                <w:sz w:val="22"/>
                <w:szCs w:val="22"/>
                <w:lang w:eastAsia="cs-CZ"/>
              </w:rPr>
            </w:pPr>
            <w:r w:rsidRPr="007C3E78">
              <w:rPr>
                <w:sz w:val="22"/>
                <w:szCs w:val="22"/>
                <w:lang w:eastAsia="cs-CZ"/>
              </w:rPr>
              <w:t>plus</w:t>
            </w:r>
          </w:p>
          <w:p w14:paraId="4DD06988" w14:textId="77777777" w:rsidR="00E71184" w:rsidRPr="007C3E78" w:rsidRDefault="00E71184" w:rsidP="000F7204">
            <w:pPr>
              <w:rPr>
                <w:sz w:val="22"/>
                <w:szCs w:val="22"/>
                <w:lang w:eastAsia="cs-CZ"/>
              </w:rPr>
            </w:pPr>
          </w:p>
          <w:p w14:paraId="4F6D6B42" w14:textId="77777777" w:rsidR="00E71184" w:rsidRPr="007C3E78" w:rsidRDefault="00E71184" w:rsidP="000F7204">
            <w:pPr>
              <w:rPr>
                <w:sz w:val="22"/>
                <w:szCs w:val="22"/>
                <w:lang w:eastAsia="cs-CZ"/>
              </w:rPr>
            </w:pPr>
            <w:r w:rsidRPr="007C3E78">
              <w:rPr>
                <w:sz w:val="22"/>
                <w:szCs w:val="22"/>
                <w:lang w:eastAsia="cs-CZ"/>
              </w:rPr>
              <w:t xml:space="preserve">hodnota dodatočných výdavkov </w:t>
            </w:r>
            <w:r w:rsidRPr="007C3E78">
              <w:rPr>
                <w:sz w:val="22"/>
                <w:szCs w:val="22"/>
                <w:lang w:eastAsia="cs-CZ"/>
              </w:rPr>
              <w:lastRenderedPageBreak/>
              <w:t>z plnenia zmluvy vychádzajúcich z podstatných zmien zmluvy</w:t>
            </w:r>
            <w:r>
              <w:rPr>
                <w:sz w:val="22"/>
                <w:szCs w:val="22"/>
                <w:lang w:eastAsia="cs-CZ"/>
              </w:rPr>
              <w:t>.</w:t>
            </w:r>
          </w:p>
        </w:tc>
      </w:tr>
      <w:tr w:rsidR="00E71184" w:rsidRPr="007C3E78" w14:paraId="08A6795F" w14:textId="77777777" w:rsidTr="000F7204">
        <w:tc>
          <w:tcPr>
            <w:tcW w:w="675" w:type="dxa"/>
            <w:shd w:val="clear" w:color="auto" w:fill="auto"/>
            <w:vAlign w:val="center"/>
          </w:tcPr>
          <w:p w14:paraId="4F336F44" w14:textId="77777777" w:rsidR="00E71184" w:rsidRPr="007C3E78" w:rsidRDefault="00E71184" w:rsidP="000F7204">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034062A4" w14:textId="77777777" w:rsidR="00E71184" w:rsidRPr="007C3E78" w:rsidRDefault="00E71184" w:rsidP="000F7204">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0454FF27" w:rsidR="00E71184" w:rsidRPr="005C6179" w:rsidRDefault="00E71184" w:rsidP="000F7204">
            <w:pPr>
              <w:jc w:val="both"/>
              <w:rPr>
                <w:sz w:val="22"/>
                <w:szCs w:val="22"/>
                <w:lang w:eastAsia="cs-CZ"/>
              </w:rPr>
            </w:pPr>
            <w:r w:rsidRPr="005C6179">
              <w:rPr>
                <w:sz w:val="22"/>
                <w:szCs w:val="22"/>
                <w:lang w:eastAsia="cs-CZ"/>
              </w:rPr>
              <w:t xml:space="preserve">Zákazka bola zadaná v súlade so </w:t>
            </w:r>
            <w:r w:rsidR="00B8699F">
              <w:rPr>
                <w:sz w:val="22"/>
                <w:szCs w:val="22"/>
                <w:lang w:eastAsia="cs-CZ"/>
              </w:rPr>
              <w:t>zákonom o VO</w:t>
            </w:r>
            <w:r w:rsidRPr="005C6179">
              <w:rPr>
                <w:sz w:val="22"/>
                <w:szCs w:val="22"/>
                <w:lang w:eastAsia="cs-CZ"/>
              </w:rPr>
              <w:t>, ale následne bol znížený rozsah zákazky, pričom zníženie rozsahu zákazky bolo podstatné.</w:t>
            </w:r>
          </w:p>
          <w:p w14:paraId="34D6BE94" w14:textId="77777777" w:rsidR="00E71184" w:rsidRPr="005C6179" w:rsidRDefault="00E71184" w:rsidP="000F7204">
            <w:pPr>
              <w:jc w:val="both"/>
              <w:rPr>
                <w:sz w:val="22"/>
                <w:szCs w:val="22"/>
                <w:lang w:eastAsia="cs-CZ"/>
              </w:rPr>
            </w:pPr>
            <w:r w:rsidRPr="005C6179">
              <w:rPr>
                <w:sz w:val="22"/>
                <w:szCs w:val="22"/>
                <w:lang w:eastAsia="cs-CZ"/>
              </w:rPr>
              <w:t> </w:t>
            </w:r>
          </w:p>
          <w:p w14:paraId="00112CFE" w14:textId="77777777" w:rsidR="00856010" w:rsidRPr="005C6179" w:rsidRDefault="00856010" w:rsidP="00856010">
            <w:pPr>
              <w:jc w:val="both"/>
              <w:rPr>
                <w:ins w:id="9" w:author="Kopecká Monika" w:date="2018-05-02T15:36:00Z"/>
                <w:sz w:val="22"/>
                <w:szCs w:val="22"/>
                <w:lang w:eastAsia="cs-CZ"/>
              </w:rPr>
            </w:pPr>
            <w:ins w:id="10" w:author="Kopecká Monika" w:date="2018-05-02T15:36:00Z">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ins>
          </w:p>
          <w:p w14:paraId="2DF7B82F" w14:textId="77777777" w:rsidR="00856010" w:rsidRPr="005C6179" w:rsidRDefault="00856010" w:rsidP="00856010">
            <w:pPr>
              <w:pStyle w:val="Odsekzoznamu"/>
              <w:numPr>
                <w:ilvl w:val="0"/>
                <w:numId w:val="51"/>
              </w:numPr>
              <w:tabs>
                <w:tab w:val="num" w:pos="360"/>
              </w:tabs>
              <w:jc w:val="both"/>
              <w:rPr>
                <w:ins w:id="11" w:author="Kopecká Monika" w:date="2018-05-02T15:36:00Z"/>
                <w:sz w:val="22"/>
                <w:szCs w:val="22"/>
                <w:lang w:eastAsia="cs-CZ"/>
              </w:rPr>
            </w:pPr>
            <w:ins w:id="12" w:author="Kopecká Monika" w:date="2018-05-02T15:36:00Z">
              <w:r w:rsidRPr="005C6179">
                <w:rPr>
                  <w:sz w:val="22"/>
                  <w:szCs w:val="22"/>
                  <w:lang w:eastAsia="cs-CZ"/>
                </w:rPr>
                <w:t>10 % v prípade zákaziek na dodanie tovaru alebo poskytnutie služby a nižšie ako 15 % v prípade zákaziek na stavebné práce,</w:t>
              </w:r>
            </w:ins>
          </w:p>
          <w:p w14:paraId="1361A77D" w14:textId="77777777" w:rsidR="00856010" w:rsidRPr="005C6179" w:rsidRDefault="00856010" w:rsidP="00856010">
            <w:pPr>
              <w:pStyle w:val="Odsekzoznamu"/>
              <w:numPr>
                <w:ilvl w:val="0"/>
                <w:numId w:val="51"/>
              </w:numPr>
              <w:tabs>
                <w:tab w:val="num" w:pos="360"/>
              </w:tabs>
              <w:jc w:val="both"/>
              <w:rPr>
                <w:ins w:id="13" w:author="Kopecká Monika" w:date="2018-05-02T15:36:00Z"/>
                <w:sz w:val="22"/>
                <w:szCs w:val="22"/>
                <w:lang w:eastAsia="cs-CZ"/>
              </w:rPr>
            </w:pPr>
            <w:ins w:id="14" w:author="Kopecká Monika" w:date="2018-05-02T15:36:00Z">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ins>
          </w:p>
          <w:p w14:paraId="086898FB" w14:textId="1CBCD5C2" w:rsidR="00856010" w:rsidRPr="005C6179" w:rsidDel="00856010" w:rsidRDefault="00E71184" w:rsidP="000F7204">
            <w:pPr>
              <w:jc w:val="both"/>
              <w:rPr>
                <w:del w:id="15" w:author="Kopecká Monika" w:date="2018-05-02T15:36:00Z"/>
                <w:sz w:val="22"/>
                <w:szCs w:val="22"/>
                <w:lang w:eastAsia="cs-CZ"/>
              </w:rPr>
            </w:pPr>
            <w:del w:id="16" w:author="Kopecká Monika" w:date="2018-05-02T15:36:00Z">
              <w:r w:rsidRPr="005C6179" w:rsidDel="00856010">
                <w:rPr>
                  <w:sz w:val="22"/>
                  <w:szCs w:val="22"/>
                  <w:lang w:eastAsia="cs-CZ"/>
                </w:rPr>
                <w:delText>Zníženie rozsahu zákazky nie je podstatné</w:delText>
              </w:r>
              <w:r w:rsidDel="00856010">
                <w:rPr>
                  <w:sz w:val="22"/>
                  <w:szCs w:val="22"/>
                  <w:lang w:eastAsia="cs-CZ"/>
                </w:rPr>
                <w:delText>, ak je nižšie ako</w:delText>
              </w:r>
              <w:r w:rsidRPr="005C6179" w:rsidDel="00856010">
                <w:rPr>
                  <w:sz w:val="22"/>
                  <w:szCs w:val="22"/>
                  <w:lang w:eastAsia="cs-CZ"/>
                </w:rPr>
                <w:delText>:</w:delText>
              </w:r>
            </w:del>
          </w:p>
          <w:p w14:paraId="728F4790" w14:textId="569564CF" w:rsidR="00E71184" w:rsidRPr="00856010" w:rsidDel="00856010" w:rsidRDefault="00E71184">
            <w:pPr>
              <w:jc w:val="both"/>
              <w:rPr>
                <w:del w:id="17" w:author="Kopecká Monika" w:date="2018-05-02T15:36:00Z"/>
                <w:sz w:val="22"/>
                <w:szCs w:val="22"/>
                <w:lang w:eastAsia="cs-CZ"/>
                <w:rPrChange w:id="18" w:author="Kopecká Monika" w:date="2018-05-02T15:36:00Z">
                  <w:rPr>
                    <w:del w:id="19" w:author="Kopecká Monika" w:date="2018-05-02T15:36:00Z"/>
                    <w:lang w:eastAsia="cs-CZ"/>
                  </w:rPr>
                </w:rPrChange>
              </w:rPr>
              <w:pPrChange w:id="20" w:author="Kopecká Monika" w:date="2018-05-02T15:36:00Z">
                <w:pPr>
                  <w:pStyle w:val="Odsekzoznamu"/>
                  <w:numPr>
                    <w:numId w:val="50"/>
                  </w:numPr>
                  <w:ind w:left="360" w:hanging="360"/>
                  <w:jc w:val="both"/>
                </w:pPr>
              </w:pPrChange>
            </w:pPr>
            <w:del w:id="21" w:author="Kopecká Monika" w:date="2018-05-02T15:36:00Z">
              <w:r w:rsidRPr="00856010" w:rsidDel="00856010">
                <w:rPr>
                  <w:sz w:val="22"/>
                  <w:szCs w:val="22"/>
                  <w:lang w:eastAsia="cs-CZ"/>
                  <w:rPrChange w:id="22" w:author="Kopecká Monika" w:date="2018-05-02T15:36:00Z">
                    <w:rPr>
                      <w:lang w:eastAsia="cs-CZ"/>
                    </w:rPr>
                  </w:rPrChange>
                </w:rPr>
                <w:delText>10 % v prípade zákaziek na dodanie tovaru alebo poskytnutie služby a nižšie ako 15 % v prípade zákaziek na stavebné práce,</w:delText>
              </w:r>
            </w:del>
          </w:p>
          <w:p w14:paraId="7DB964C2" w14:textId="68A0E8D5" w:rsidR="00E71184" w:rsidRPr="00856010" w:rsidDel="00856010" w:rsidRDefault="00E71184">
            <w:pPr>
              <w:jc w:val="both"/>
              <w:rPr>
                <w:del w:id="23" w:author="Kopecká Monika" w:date="2018-05-02T15:36:00Z"/>
                <w:sz w:val="22"/>
                <w:szCs w:val="22"/>
                <w:lang w:eastAsia="cs-CZ"/>
                <w:rPrChange w:id="24" w:author="Kopecká Monika" w:date="2018-05-02T15:36:00Z">
                  <w:rPr>
                    <w:del w:id="25" w:author="Kopecká Monika" w:date="2018-05-02T15:36:00Z"/>
                    <w:lang w:eastAsia="cs-CZ"/>
                  </w:rPr>
                </w:rPrChange>
              </w:rPr>
              <w:pPrChange w:id="26" w:author="Kopecká Monika" w:date="2018-05-02T15:36:00Z">
                <w:pPr>
                  <w:pStyle w:val="Odsekzoznamu"/>
                  <w:numPr>
                    <w:numId w:val="50"/>
                  </w:numPr>
                  <w:ind w:left="360" w:hanging="360"/>
                  <w:jc w:val="both"/>
                </w:pPr>
              </w:pPrChange>
            </w:pPr>
            <w:del w:id="27" w:author="Kopecká Monika" w:date="2018-05-02T15:36:00Z">
              <w:r w:rsidRPr="00856010" w:rsidDel="00856010">
                <w:rPr>
                  <w:sz w:val="22"/>
                  <w:szCs w:val="22"/>
                  <w:lang w:eastAsia="cs-CZ"/>
                  <w:rPrChange w:id="28" w:author="Kopecká Monika" w:date="2018-05-02T15:36:00Z">
                    <w:rPr>
                      <w:lang w:eastAsia="cs-CZ"/>
                    </w:rPr>
                  </w:rPrChange>
                </w:rPr>
                <w:delText xml:space="preserve">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w:delText>
              </w:r>
              <w:r w:rsidRPr="00856010" w:rsidDel="00856010">
                <w:rPr>
                  <w:sz w:val="22"/>
                  <w:szCs w:val="22"/>
                  <w:lang w:eastAsia="cs-CZ"/>
                  <w:rPrChange w:id="29" w:author="Kopecká Monika" w:date="2018-05-02T15:36:00Z">
                    <w:rPr>
                      <w:lang w:eastAsia="cs-CZ"/>
                    </w:rPr>
                  </w:rPrChange>
                </w:rPr>
                <w:lastRenderedPageBreak/>
                <w:delText>obsahuje jasné, presné a jednoznačné podmienky jej úpravy, vrátane úpravy ceny.</w:delText>
              </w:r>
            </w:del>
          </w:p>
          <w:p w14:paraId="4C5B53A6" w14:textId="77777777" w:rsidR="00E71184" w:rsidRPr="005C6179" w:rsidRDefault="00E71184" w:rsidP="000F7204">
            <w:pPr>
              <w:jc w:val="both"/>
              <w:rPr>
                <w:sz w:val="22"/>
                <w:szCs w:val="22"/>
                <w:lang w:eastAsia="cs-CZ"/>
              </w:rPr>
            </w:pPr>
            <w:r w:rsidRPr="005C6179">
              <w:rPr>
                <w:sz w:val="22"/>
                <w:szCs w:val="22"/>
                <w:lang w:eastAsia="cs-CZ"/>
              </w:rPr>
              <w:t> </w:t>
            </w:r>
          </w:p>
          <w:p w14:paraId="66A4D3CE" w14:textId="77777777" w:rsidR="00E71184" w:rsidRPr="007C3E78" w:rsidRDefault="00E71184" w:rsidP="000F7204">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0F7204">
            <w:pPr>
              <w:rPr>
                <w:sz w:val="22"/>
                <w:szCs w:val="22"/>
                <w:lang w:eastAsia="cs-CZ"/>
              </w:rPr>
            </w:pPr>
            <w:r w:rsidRPr="007C3E78">
              <w:rPr>
                <w:sz w:val="22"/>
                <w:szCs w:val="22"/>
                <w:lang w:eastAsia="cs-CZ"/>
              </w:rPr>
              <w:lastRenderedPageBreak/>
              <w:t>Hodnota zníženia rozsahu</w:t>
            </w:r>
          </w:p>
          <w:p w14:paraId="2E270363" w14:textId="77777777" w:rsidR="00E71184" w:rsidRPr="007C3E78" w:rsidRDefault="00E71184" w:rsidP="000F7204">
            <w:pPr>
              <w:rPr>
                <w:sz w:val="22"/>
                <w:szCs w:val="22"/>
                <w:lang w:eastAsia="cs-CZ"/>
              </w:rPr>
            </w:pPr>
          </w:p>
          <w:p w14:paraId="29B9C53B" w14:textId="77777777" w:rsidR="00E71184" w:rsidRPr="007C3E78" w:rsidRDefault="00E71184" w:rsidP="000F7204">
            <w:pPr>
              <w:rPr>
                <w:sz w:val="22"/>
                <w:szCs w:val="22"/>
                <w:lang w:eastAsia="cs-CZ"/>
              </w:rPr>
            </w:pPr>
            <w:r w:rsidRPr="007C3E78">
              <w:rPr>
                <w:sz w:val="22"/>
                <w:szCs w:val="22"/>
                <w:lang w:eastAsia="cs-CZ"/>
              </w:rPr>
              <w:t>Plus</w:t>
            </w:r>
          </w:p>
          <w:p w14:paraId="56D04139" w14:textId="77777777" w:rsidR="00E71184" w:rsidRPr="007C3E78" w:rsidRDefault="00E71184" w:rsidP="000F7204">
            <w:pPr>
              <w:rPr>
                <w:sz w:val="22"/>
                <w:szCs w:val="22"/>
                <w:lang w:eastAsia="cs-CZ"/>
              </w:rPr>
            </w:pPr>
          </w:p>
          <w:p w14:paraId="0E630AEA" w14:textId="77777777" w:rsidR="00E71184" w:rsidRPr="007C3E78" w:rsidRDefault="00E71184" w:rsidP="000F7204">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550C44">
        <w:tc>
          <w:tcPr>
            <w:tcW w:w="675" w:type="dxa"/>
            <w:shd w:val="clear" w:color="auto" w:fill="auto"/>
            <w:vAlign w:val="center"/>
          </w:tcPr>
          <w:p w14:paraId="758AD420" w14:textId="77777777" w:rsidR="00E71184" w:rsidRPr="007C3E78" w:rsidRDefault="00E71184" w:rsidP="000F7204">
            <w:pPr>
              <w:jc w:val="center"/>
              <w:rPr>
                <w:sz w:val="22"/>
                <w:szCs w:val="22"/>
                <w:lang w:eastAsia="cs-CZ"/>
              </w:rPr>
            </w:pPr>
            <w:r w:rsidRPr="007C3E78">
              <w:rPr>
                <w:sz w:val="22"/>
                <w:szCs w:val="22"/>
                <w:lang w:eastAsia="cs-CZ"/>
              </w:rPr>
              <w:lastRenderedPageBreak/>
              <w:t>2</w:t>
            </w:r>
            <w:r>
              <w:rPr>
                <w:sz w:val="22"/>
                <w:szCs w:val="22"/>
                <w:lang w:eastAsia="cs-CZ"/>
              </w:rPr>
              <w:t>6</w:t>
            </w:r>
          </w:p>
        </w:tc>
        <w:tc>
          <w:tcPr>
            <w:tcW w:w="3720" w:type="dxa"/>
            <w:shd w:val="clear" w:color="auto" w:fill="auto"/>
          </w:tcPr>
          <w:p w14:paraId="69F8CCAE" w14:textId="77777777" w:rsidR="00E71184" w:rsidRPr="007C3E78" w:rsidRDefault="00E71184" w:rsidP="000F7204">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08D10F33" w14:textId="032DF1CF" w:rsidR="00E71184" w:rsidRPr="007C3E78" w:rsidRDefault="00E71184" w:rsidP="00550C44">
            <w:pPr>
              <w:jc w:val="both"/>
              <w:rPr>
                <w:sz w:val="22"/>
                <w:szCs w:val="22"/>
                <w:lang w:eastAsia="cs-CZ"/>
              </w:rPr>
            </w:pPr>
            <w:r w:rsidRPr="007C3E78">
              <w:rPr>
                <w:sz w:val="22"/>
                <w:szCs w:val="22"/>
                <w:lang w:eastAsia="cs-CZ"/>
              </w:rPr>
              <w:t xml:space="preserve">Pôvodná zákazka bola zadaná v súlade s relevantnými ustanoveniami </w:t>
            </w:r>
            <w:r w:rsidR="00B8699F">
              <w:rPr>
                <w:sz w:val="22"/>
                <w:szCs w:val="22"/>
                <w:lang w:eastAsia="cs-CZ"/>
              </w:rPr>
              <w:t>zákona o VO</w:t>
            </w:r>
            <w:r w:rsidRPr="007C3E78">
              <w:rPr>
                <w:sz w:val="22"/>
                <w:szCs w:val="22"/>
                <w:lang w:eastAsia="cs-CZ"/>
              </w:rPr>
              <w:t xml:space="preserve">, ale </w:t>
            </w:r>
            <w:r>
              <w:rPr>
                <w:sz w:val="22"/>
                <w:szCs w:val="22"/>
                <w:lang w:eastAsia="cs-CZ"/>
              </w:rPr>
              <w:t xml:space="preserve">na zmenu zmluvy, rámcovej dohody alebo koncesnej zmluvy, z dôvodu požiadavky na doplňujúce stavebné práce, tovary alebo služby, neboli splnené podmienky podľa § 18 </w:t>
            </w:r>
            <w:r w:rsidR="00B8699F">
              <w:rPr>
                <w:sz w:val="22"/>
                <w:szCs w:val="22"/>
                <w:lang w:eastAsia="cs-CZ"/>
              </w:rPr>
              <w:t>zákona o VO</w:t>
            </w:r>
            <w:r w:rsidRPr="007C3E78">
              <w:rPr>
                <w:sz w:val="22"/>
                <w:szCs w:val="22"/>
                <w:lang w:eastAsia="cs-CZ"/>
              </w:rPr>
              <w:t>.</w:t>
            </w:r>
          </w:p>
          <w:p w14:paraId="5740BECA" w14:textId="77777777" w:rsidR="00E71184" w:rsidRPr="007C3E78" w:rsidRDefault="00E71184" w:rsidP="00550C44">
            <w:pPr>
              <w:jc w:val="both"/>
              <w:rPr>
                <w:sz w:val="22"/>
                <w:szCs w:val="22"/>
                <w:lang w:eastAsia="cs-CZ"/>
              </w:rPr>
            </w:pPr>
          </w:p>
        </w:tc>
        <w:tc>
          <w:tcPr>
            <w:tcW w:w="3260" w:type="dxa"/>
            <w:shd w:val="clear" w:color="auto" w:fill="auto"/>
          </w:tcPr>
          <w:p w14:paraId="69E42C1D" w14:textId="77777777" w:rsidR="00E71184" w:rsidRPr="007C3E78" w:rsidRDefault="00E71184" w:rsidP="00550C44">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550C44">
            <w:pPr>
              <w:rPr>
                <w:sz w:val="22"/>
                <w:szCs w:val="22"/>
                <w:lang w:eastAsia="cs-CZ"/>
              </w:rPr>
            </w:pPr>
          </w:p>
          <w:p w14:paraId="6D45E991" w14:textId="77777777" w:rsidR="00E71184" w:rsidRPr="007C3E78" w:rsidRDefault="00E71184" w:rsidP="00550C44">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Default="000E2E4D" w:rsidP="00AA1C21">
      <w:pPr>
        <w:rPr>
          <w:sz w:val="22"/>
          <w:szCs w:val="22"/>
        </w:rPr>
      </w:pPr>
    </w:p>
    <w:p w14:paraId="6F10BF1F" w14:textId="77777777" w:rsidR="00F76354" w:rsidRDefault="00F76354" w:rsidP="00AA1C21">
      <w:pPr>
        <w:rPr>
          <w:sz w:val="22"/>
          <w:szCs w:val="22"/>
        </w:rPr>
      </w:pPr>
    </w:p>
    <w:p w14:paraId="7AAC8096" w14:textId="77777777" w:rsidR="0042110F" w:rsidRDefault="0042110F">
      <w:pPr>
        <w:spacing w:after="200" w:line="276" w:lineRule="auto"/>
        <w:rPr>
          <w:b/>
          <w:sz w:val="22"/>
          <w:szCs w:val="22"/>
        </w:rPr>
      </w:pPr>
      <w:r>
        <w:rPr>
          <w:b/>
          <w:sz w:val="22"/>
          <w:szCs w:val="22"/>
        </w:rPr>
        <w:br w:type="page"/>
      </w:r>
    </w:p>
    <w:p w14:paraId="7080FE45" w14:textId="06EB5242" w:rsidR="00F76354" w:rsidRPr="004D187D" w:rsidRDefault="00F76354" w:rsidP="004D187D">
      <w:pPr>
        <w:jc w:val="both"/>
        <w:rPr>
          <w:b/>
        </w:rPr>
      </w:pPr>
      <w:r w:rsidRPr="004D187D">
        <w:rPr>
          <w:b/>
          <w:sz w:val="22"/>
          <w:szCs w:val="22"/>
        </w:rPr>
        <w:lastRenderedPageBreak/>
        <w:t xml:space="preserve">Finančné opravy za porušenie pravidiel a postupov </w:t>
      </w:r>
      <w:del w:id="30" w:author="Kopecká Monika" w:date="2018-05-10T11:11:00Z">
        <w:r w:rsidRPr="004D187D" w:rsidDel="0020627E">
          <w:rPr>
            <w:b/>
            <w:sz w:val="22"/>
            <w:szCs w:val="22"/>
          </w:rPr>
          <w:delText xml:space="preserve">obstarávania  </w:delText>
        </w:r>
      </w:del>
      <w:ins w:id="31" w:author="Kopecká Monika" w:date="2018-05-10T11:11:00Z">
        <w:r w:rsidR="0020627E">
          <w:rPr>
            <w:b/>
            <w:sz w:val="22"/>
            <w:szCs w:val="22"/>
          </w:rPr>
          <w:t>VO</w:t>
        </w:r>
        <w:r w:rsidR="0020627E" w:rsidRPr="004D187D">
          <w:rPr>
            <w:b/>
            <w:sz w:val="22"/>
            <w:szCs w:val="22"/>
          </w:rPr>
          <w:t xml:space="preserve">  </w:t>
        </w:r>
        <w:r w:rsidR="0020627E">
          <w:rPr>
            <w:b/>
            <w:sz w:val="22"/>
            <w:szCs w:val="22"/>
          </w:rPr>
          <w:t>(</w:t>
        </w:r>
      </w:ins>
      <w:r w:rsidRPr="004D187D">
        <w:rPr>
          <w:b/>
        </w:rPr>
        <w:t xml:space="preserve">pre zákazky vyhlásené podľa zákona </w:t>
      </w:r>
      <w:r w:rsidRPr="00545833">
        <w:rPr>
          <w:b/>
        </w:rPr>
        <w:t xml:space="preserve">č. </w:t>
      </w:r>
      <w:r w:rsidR="00B2167E" w:rsidRPr="00B2167E">
        <w:rPr>
          <w:b/>
        </w:rPr>
        <w:t>zákon č. 25/2006 Z. z. o VO</w:t>
      </w:r>
      <w:r w:rsidR="009B377E">
        <w:rPr>
          <w:b/>
        </w:rPr>
        <w:t xml:space="preserve"> </w:t>
      </w:r>
      <w:r w:rsidRPr="004D187D">
        <w:rPr>
          <w:b/>
        </w:rPr>
        <w:t>a o zmene a doplnení niektorých zákonov v znení neskorších predpisov</w:t>
      </w:r>
      <w:ins w:id="32" w:author="Kopecká Monika" w:date="2018-05-10T11:11:00Z">
        <w:r w:rsidR="0020627E">
          <w:rPr>
            <w:b/>
          </w:rPr>
          <w:t>)</w:t>
        </w:r>
      </w:ins>
      <w:bookmarkStart w:id="33" w:name="_GoBack"/>
      <w:bookmarkEnd w:id="33"/>
    </w:p>
    <w:p w14:paraId="47AD5719" w14:textId="77777777" w:rsidR="00F76354" w:rsidRDefault="00F76354" w:rsidP="00AA1C21"/>
    <w:p w14:paraId="11F32133" w14:textId="77777777" w:rsidR="00F76354" w:rsidRDefault="00F76354" w:rsidP="00545833">
      <w:pPr>
        <w:spacing w:before="240" w:after="240"/>
        <w:jc w:val="both"/>
        <w:rPr>
          <w:sz w:val="22"/>
          <w:szCs w:val="22"/>
          <w:lang w:eastAsia="cs-CZ"/>
        </w:rPr>
      </w:pPr>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xml:space="preserve">, alebo </w:t>
      </w:r>
      <w:proofErr w:type="spellStart"/>
      <w:r>
        <w:rPr>
          <w:sz w:val="22"/>
          <w:szCs w:val="22"/>
          <w:lang w:eastAsia="cs-CZ"/>
        </w:rPr>
        <w:t>ex-ante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5FF34035" w14:textId="374D633E" w:rsidR="00F76354" w:rsidRDefault="00F76354" w:rsidP="004D187D">
      <w:pPr>
        <w:jc w:val="both"/>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p>
    <w:p w14:paraId="0DCE8537" w14:textId="77777777" w:rsidR="00F76354" w:rsidRDefault="00F76354" w:rsidP="00AA1C21"/>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F76354" w:rsidRPr="007C3E78" w14:paraId="63623821" w14:textId="77777777" w:rsidTr="00550C44">
        <w:tc>
          <w:tcPr>
            <w:tcW w:w="675" w:type="dxa"/>
            <w:tcBorders>
              <w:bottom w:val="single" w:sz="4" w:space="0" w:color="auto"/>
            </w:tcBorders>
            <w:shd w:val="clear" w:color="auto" w:fill="95B3D7" w:themeFill="accent1" w:themeFillTint="99"/>
            <w:vAlign w:val="center"/>
          </w:tcPr>
          <w:p w14:paraId="23EF2A21" w14:textId="77777777" w:rsidR="00F76354" w:rsidRPr="007C3E78" w:rsidRDefault="00F76354" w:rsidP="00550C44">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92FED16" w14:textId="77777777" w:rsidR="00F76354" w:rsidRPr="007C3E78" w:rsidRDefault="00F76354" w:rsidP="00550C44">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2EA72834" w14:textId="77777777" w:rsidR="00F76354" w:rsidRPr="007C3E78" w:rsidRDefault="00F76354" w:rsidP="00550C44">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5DBE2A1B" w14:textId="77777777" w:rsidR="00F76354" w:rsidRPr="007C3E78" w:rsidRDefault="00F76354" w:rsidP="00550C44">
            <w:pPr>
              <w:jc w:val="center"/>
              <w:rPr>
                <w:b/>
                <w:sz w:val="22"/>
                <w:szCs w:val="22"/>
                <w:lang w:eastAsia="cs-CZ"/>
              </w:rPr>
            </w:pPr>
            <w:r w:rsidRPr="007C3E78">
              <w:rPr>
                <w:b/>
                <w:sz w:val="22"/>
                <w:szCs w:val="22"/>
                <w:lang w:eastAsia="cs-CZ"/>
              </w:rPr>
              <w:t>Výška finančnej opravy (korekcie)</w:t>
            </w:r>
          </w:p>
        </w:tc>
      </w:tr>
      <w:tr w:rsidR="00F76354" w:rsidRPr="007C3E78" w14:paraId="6C883C27" w14:textId="77777777" w:rsidTr="00550C44">
        <w:tc>
          <w:tcPr>
            <w:tcW w:w="14034" w:type="dxa"/>
            <w:gridSpan w:val="4"/>
            <w:shd w:val="clear" w:color="auto" w:fill="BFBFBF" w:themeFill="background1" w:themeFillShade="BF"/>
            <w:vAlign w:val="center"/>
          </w:tcPr>
          <w:p w14:paraId="4A104086" w14:textId="77777777" w:rsidR="00F76354" w:rsidRPr="007C3E78" w:rsidRDefault="00F76354" w:rsidP="00550C44">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F76354" w:rsidRPr="007C3E78" w14:paraId="3909B241" w14:textId="77777777" w:rsidTr="00550C44">
        <w:tc>
          <w:tcPr>
            <w:tcW w:w="675" w:type="dxa"/>
            <w:shd w:val="clear" w:color="auto" w:fill="auto"/>
            <w:vAlign w:val="center"/>
          </w:tcPr>
          <w:p w14:paraId="41789E74" w14:textId="77777777" w:rsidR="00F76354" w:rsidRPr="007C3E78" w:rsidRDefault="00F76354" w:rsidP="00550C44">
            <w:pPr>
              <w:jc w:val="center"/>
              <w:rPr>
                <w:sz w:val="22"/>
                <w:szCs w:val="22"/>
                <w:lang w:eastAsia="cs-CZ"/>
              </w:rPr>
            </w:pPr>
            <w:r w:rsidRPr="007C3E78">
              <w:rPr>
                <w:sz w:val="22"/>
                <w:szCs w:val="22"/>
                <w:lang w:eastAsia="cs-CZ"/>
              </w:rPr>
              <w:t>1.</w:t>
            </w:r>
          </w:p>
        </w:tc>
        <w:tc>
          <w:tcPr>
            <w:tcW w:w="3720" w:type="dxa"/>
            <w:shd w:val="clear" w:color="auto" w:fill="auto"/>
          </w:tcPr>
          <w:p w14:paraId="4B638C66" w14:textId="77777777" w:rsidR="00F76354" w:rsidRPr="007C3E78" w:rsidRDefault="00F76354" w:rsidP="00550C44">
            <w:pPr>
              <w:rPr>
                <w:sz w:val="22"/>
                <w:szCs w:val="22"/>
                <w:lang w:eastAsia="cs-CZ"/>
              </w:rPr>
            </w:pPr>
            <w:r w:rsidRPr="007C3E78">
              <w:rPr>
                <w:sz w:val="22"/>
                <w:szCs w:val="22"/>
                <w:lang w:eastAsia="cs-CZ"/>
              </w:rPr>
              <w:t xml:space="preserve">Nedodržanie postupov zverejňovania zákazky v zmysle zákona o VO </w:t>
            </w:r>
          </w:p>
          <w:p w14:paraId="450E111A" w14:textId="77777777" w:rsidR="00F76354" w:rsidRPr="007C3E78" w:rsidRDefault="00F76354" w:rsidP="00550C44">
            <w:pPr>
              <w:rPr>
                <w:sz w:val="22"/>
                <w:szCs w:val="22"/>
                <w:lang w:eastAsia="cs-CZ"/>
              </w:rPr>
            </w:pPr>
          </w:p>
        </w:tc>
        <w:tc>
          <w:tcPr>
            <w:tcW w:w="6379" w:type="dxa"/>
            <w:shd w:val="clear" w:color="auto" w:fill="auto"/>
          </w:tcPr>
          <w:p w14:paraId="47B2E970" w14:textId="77777777" w:rsidR="00F76354" w:rsidRPr="007C3E78" w:rsidRDefault="00F76354" w:rsidP="00550C44">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0"/>
            </w:r>
            <w:r w:rsidRPr="007C3E78">
              <w:rPr>
                <w:sz w:val="22"/>
                <w:szCs w:val="22"/>
                <w:lang w:eastAsia="cs-CZ"/>
              </w:rPr>
              <w:t xml:space="preserve"> neposlal oznámenie o vyhlásení verejného obstarávania publikačnému úradu a úradu podľa § 23 ods. 1 zákona o VO. </w:t>
            </w:r>
          </w:p>
          <w:p w14:paraId="35B2431B" w14:textId="77777777" w:rsidR="00F76354" w:rsidRPr="007C3E78" w:rsidRDefault="00F76354" w:rsidP="00550C44">
            <w:pPr>
              <w:rPr>
                <w:sz w:val="22"/>
                <w:szCs w:val="22"/>
                <w:lang w:eastAsia="cs-CZ"/>
              </w:rPr>
            </w:pPr>
          </w:p>
          <w:p w14:paraId="12C53F59" w14:textId="77777777" w:rsidR="00F76354" w:rsidRPr="007C3E78" w:rsidRDefault="00F76354" w:rsidP="00550C44">
            <w:pPr>
              <w:rPr>
                <w:sz w:val="22"/>
                <w:szCs w:val="22"/>
                <w:lang w:eastAsia="cs-CZ"/>
              </w:rPr>
            </w:pPr>
          </w:p>
          <w:p w14:paraId="341BF952" w14:textId="77777777" w:rsidR="00F76354" w:rsidRPr="007C3E78" w:rsidRDefault="00F76354" w:rsidP="00550C44">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w:t>
            </w:r>
            <w:r w:rsidRPr="007C3E78">
              <w:rPr>
                <w:sz w:val="22"/>
                <w:szCs w:val="22"/>
                <w:lang w:eastAsia="cs-CZ"/>
              </w:rPr>
              <w:lastRenderedPageBreak/>
              <w:t xml:space="preserve">zákona v zmysle § 1 ods. 2, až 5 zákona VO, uzavretie zmluvy priamym rokovacím konaním podľa § 58 zákona o VO  bez splnenia podmienok na jeho použitie.   </w:t>
            </w:r>
          </w:p>
          <w:p w14:paraId="30389D46" w14:textId="77777777" w:rsidR="00F76354" w:rsidRPr="007C3E78" w:rsidRDefault="00F76354" w:rsidP="00550C44">
            <w:pPr>
              <w:rPr>
                <w:sz w:val="22"/>
                <w:szCs w:val="22"/>
                <w:lang w:eastAsia="cs-CZ"/>
              </w:rPr>
            </w:pPr>
          </w:p>
          <w:p w14:paraId="06F66225" w14:textId="77777777" w:rsidR="00F76354" w:rsidRPr="007C3E78" w:rsidRDefault="00F76354" w:rsidP="00550C44">
            <w:pPr>
              <w:rPr>
                <w:sz w:val="22"/>
                <w:szCs w:val="22"/>
                <w:lang w:eastAsia="cs-CZ"/>
              </w:rPr>
            </w:pPr>
          </w:p>
        </w:tc>
        <w:tc>
          <w:tcPr>
            <w:tcW w:w="3260" w:type="dxa"/>
            <w:shd w:val="clear" w:color="auto" w:fill="auto"/>
          </w:tcPr>
          <w:p w14:paraId="351FE582" w14:textId="77777777" w:rsidR="00F76354" w:rsidRPr="007C3E78" w:rsidRDefault="00F76354" w:rsidP="00550C44">
            <w:pPr>
              <w:rPr>
                <w:sz w:val="22"/>
                <w:szCs w:val="22"/>
                <w:lang w:eastAsia="cs-CZ"/>
              </w:rPr>
            </w:pPr>
            <w:r w:rsidRPr="007C3E78">
              <w:rPr>
                <w:sz w:val="22"/>
                <w:szCs w:val="22"/>
                <w:lang w:eastAsia="cs-CZ"/>
              </w:rPr>
              <w:lastRenderedPageBreak/>
              <w:t>100 %</w:t>
            </w:r>
          </w:p>
          <w:p w14:paraId="23B46B51" w14:textId="77777777" w:rsidR="00F76354" w:rsidRPr="007C3E78" w:rsidRDefault="00F76354" w:rsidP="00550C44">
            <w:pPr>
              <w:rPr>
                <w:sz w:val="22"/>
                <w:szCs w:val="22"/>
                <w:lang w:eastAsia="cs-CZ"/>
              </w:rPr>
            </w:pPr>
          </w:p>
          <w:p w14:paraId="5B85DA04" w14:textId="087CB899" w:rsidR="00F76354" w:rsidRPr="007C3E78" w:rsidRDefault="00F76354" w:rsidP="000F7204">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0F7204">
              <w:rPr>
                <w:sz w:val="22"/>
                <w:szCs w:val="22"/>
                <w:lang w:eastAsia="cs-CZ"/>
              </w:rPr>
              <w:t>finančná oprava</w:t>
            </w:r>
            <w:r w:rsidR="000F7204" w:rsidRPr="007C3E78">
              <w:rPr>
                <w:sz w:val="22"/>
                <w:szCs w:val="22"/>
                <w:lang w:eastAsia="cs-CZ"/>
              </w:rPr>
              <w:t xml:space="preserve"> </w:t>
            </w:r>
            <w:r w:rsidRPr="007C3E78">
              <w:rPr>
                <w:sz w:val="22"/>
                <w:szCs w:val="22"/>
                <w:lang w:eastAsia="cs-CZ"/>
              </w:rPr>
              <w:t>25 %</w:t>
            </w:r>
          </w:p>
        </w:tc>
      </w:tr>
      <w:tr w:rsidR="00F76354" w:rsidRPr="007C3E78" w14:paraId="4B26CD09" w14:textId="77777777" w:rsidTr="00550C44">
        <w:tc>
          <w:tcPr>
            <w:tcW w:w="675" w:type="dxa"/>
            <w:shd w:val="clear" w:color="auto" w:fill="auto"/>
            <w:vAlign w:val="center"/>
          </w:tcPr>
          <w:p w14:paraId="4408498B" w14:textId="77777777" w:rsidR="00F76354" w:rsidRPr="007C3E78" w:rsidRDefault="00F76354" w:rsidP="00550C44">
            <w:pPr>
              <w:jc w:val="center"/>
              <w:rPr>
                <w:sz w:val="22"/>
                <w:szCs w:val="22"/>
                <w:lang w:eastAsia="cs-CZ"/>
              </w:rPr>
            </w:pPr>
            <w:r w:rsidRPr="007C3E78">
              <w:rPr>
                <w:sz w:val="22"/>
                <w:szCs w:val="22"/>
                <w:lang w:eastAsia="cs-CZ"/>
              </w:rPr>
              <w:lastRenderedPageBreak/>
              <w:t>2</w:t>
            </w:r>
          </w:p>
        </w:tc>
        <w:tc>
          <w:tcPr>
            <w:tcW w:w="3720" w:type="dxa"/>
            <w:shd w:val="clear" w:color="auto" w:fill="auto"/>
          </w:tcPr>
          <w:p w14:paraId="0CFA42D9" w14:textId="77777777" w:rsidR="00F76354" w:rsidRPr="007C3E78" w:rsidRDefault="00F76354" w:rsidP="00550C44">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77E34124" w14:textId="77777777" w:rsidR="00F76354" w:rsidRPr="007C3E78" w:rsidRDefault="00F76354" w:rsidP="00550C44">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6446F8C3" w14:textId="77777777" w:rsidR="00F76354" w:rsidRPr="007C3E78" w:rsidRDefault="00F76354" w:rsidP="00550C44">
            <w:pPr>
              <w:jc w:val="both"/>
              <w:rPr>
                <w:sz w:val="22"/>
                <w:szCs w:val="22"/>
                <w:lang w:eastAsia="cs-CZ"/>
              </w:rPr>
            </w:pPr>
          </w:p>
          <w:p w14:paraId="11C246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650DF74A" w14:textId="77777777" w:rsidR="00F76354" w:rsidRPr="007C3E78" w:rsidRDefault="00F76354" w:rsidP="00550C44">
            <w:pPr>
              <w:jc w:val="both"/>
              <w:rPr>
                <w:sz w:val="22"/>
                <w:szCs w:val="22"/>
                <w:lang w:eastAsia="cs-CZ"/>
              </w:rPr>
            </w:pPr>
          </w:p>
          <w:p w14:paraId="63D4BD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736D4B9D" w14:textId="77777777" w:rsidR="00F76354" w:rsidRPr="007C3E78" w:rsidRDefault="00F76354" w:rsidP="00550C44">
            <w:pPr>
              <w:jc w:val="both"/>
              <w:rPr>
                <w:sz w:val="22"/>
                <w:szCs w:val="22"/>
                <w:lang w:eastAsia="cs-CZ"/>
              </w:rPr>
            </w:pPr>
          </w:p>
          <w:p w14:paraId="42FAC08B" w14:textId="77777777" w:rsidR="00F76354" w:rsidRPr="007C3E78" w:rsidRDefault="00F76354" w:rsidP="00550C44">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8B96DBD" w14:textId="77777777" w:rsidR="00F76354" w:rsidRPr="007C3E78" w:rsidRDefault="00F76354" w:rsidP="00550C44">
            <w:pPr>
              <w:rPr>
                <w:sz w:val="22"/>
                <w:szCs w:val="22"/>
                <w:lang w:eastAsia="cs-CZ"/>
              </w:rPr>
            </w:pPr>
          </w:p>
        </w:tc>
        <w:tc>
          <w:tcPr>
            <w:tcW w:w="3260" w:type="dxa"/>
            <w:shd w:val="clear" w:color="auto" w:fill="auto"/>
          </w:tcPr>
          <w:p w14:paraId="6CB3ABF2" w14:textId="77777777" w:rsidR="00F76354" w:rsidRPr="007C3E78" w:rsidRDefault="00F76354" w:rsidP="00550C44">
            <w:pPr>
              <w:rPr>
                <w:sz w:val="22"/>
                <w:szCs w:val="22"/>
                <w:lang w:eastAsia="cs-CZ"/>
              </w:rPr>
            </w:pPr>
            <w:r w:rsidRPr="007C3E78">
              <w:rPr>
                <w:sz w:val="22"/>
                <w:szCs w:val="22"/>
                <w:lang w:eastAsia="cs-CZ"/>
              </w:rPr>
              <w:t>100 %  - vzťahuje sa na každú z rozdelených zákaziek</w:t>
            </w:r>
          </w:p>
          <w:p w14:paraId="43D85D46" w14:textId="77777777" w:rsidR="00F76354" w:rsidRPr="007C3E78" w:rsidRDefault="00F76354" w:rsidP="00550C44">
            <w:pPr>
              <w:rPr>
                <w:sz w:val="22"/>
                <w:szCs w:val="22"/>
                <w:lang w:eastAsia="cs-CZ"/>
              </w:rPr>
            </w:pPr>
          </w:p>
          <w:p w14:paraId="5E7F11BB" w14:textId="77777777" w:rsidR="00F76354" w:rsidRPr="007C3E78" w:rsidRDefault="00F76354" w:rsidP="00550C44">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BD821D4" w14:textId="77777777" w:rsidR="00F76354" w:rsidRPr="007C3E78" w:rsidRDefault="00F76354" w:rsidP="00550C44">
            <w:pPr>
              <w:rPr>
                <w:sz w:val="22"/>
                <w:szCs w:val="22"/>
                <w:lang w:eastAsia="cs-CZ"/>
              </w:rPr>
            </w:pPr>
          </w:p>
          <w:p w14:paraId="3D969543" w14:textId="77777777" w:rsidR="00F76354" w:rsidRPr="007C3E78" w:rsidRDefault="00F76354" w:rsidP="00550C44">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4E8FD9C" w14:textId="77777777" w:rsidR="00F76354" w:rsidRPr="007C3E78" w:rsidRDefault="00F76354" w:rsidP="00550C44">
            <w:pPr>
              <w:rPr>
                <w:sz w:val="22"/>
                <w:szCs w:val="22"/>
                <w:lang w:eastAsia="cs-CZ"/>
              </w:rPr>
            </w:pPr>
          </w:p>
          <w:p w14:paraId="09563473" w14:textId="77777777" w:rsidR="00F76354" w:rsidRPr="007C3E78" w:rsidRDefault="00F76354" w:rsidP="00550C44">
            <w:pPr>
              <w:rPr>
                <w:sz w:val="22"/>
                <w:szCs w:val="22"/>
                <w:lang w:eastAsia="cs-CZ"/>
              </w:rPr>
            </w:pPr>
            <w:r w:rsidRPr="007C3E78">
              <w:rPr>
                <w:sz w:val="22"/>
                <w:szCs w:val="22"/>
                <w:lang w:eastAsia="cs-CZ"/>
              </w:rPr>
              <w:t xml:space="preserve">10% - v ostatných prípadoch nedovoleného spájania rôznorodých zákaziek   </w:t>
            </w:r>
          </w:p>
        </w:tc>
      </w:tr>
      <w:tr w:rsidR="00F76354" w:rsidRPr="007C3E78" w14:paraId="4D234116" w14:textId="77777777" w:rsidTr="00550C44">
        <w:tc>
          <w:tcPr>
            <w:tcW w:w="675" w:type="dxa"/>
            <w:shd w:val="clear" w:color="auto" w:fill="auto"/>
            <w:vAlign w:val="center"/>
          </w:tcPr>
          <w:p w14:paraId="2A94A105" w14:textId="77777777" w:rsidR="00F76354" w:rsidRPr="007C3E78" w:rsidRDefault="00F76354" w:rsidP="00550C44">
            <w:pPr>
              <w:jc w:val="center"/>
              <w:rPr>
                <w:sz w:val="22"/>
                <w:szCs w:val="22"/>
                <w:lang w:eastAsia="cs-CZ"/>
              </w:rPr>
            </w:pPr>
            <w:r w:rsidRPr="007C3E78">
              <w:rPr>
                <w:sz w:val="22"/>
                <w:szCs w:val="22"/>
                <w:lang w:eastAsia="cs-CZ"/>
              </w:rPr>
              <w:t>3</w:t>
            </w:r>
          </w:p>
        </w:tc>
        <w:tc>
          <w:tcPr>
            <w:tcW w:w="3720" w:type="dxa"/>
            <w:shd w:val="clear" w:color="auto" w:fill="auto"/>
          </w:tcPr>
          <w:p w14:paraId="22F212FC" w14:textId="77777777" w:rsidR="00F76354" w:rsidRPr="007C3E78" w:rsidRDefault="00F76354" w:rsidP="00550C44">
            <w:pPr>
              <w:rPr>
                <w:sz w:val="22"/>
                <w:szCs w:val="22"/>
                <w:lang w:eastAsia="cs-CZ"/>
              </w:rPr>
            </w:pPr>
            <w:r w:rsidRPr="007C3E78">
              <w:rPr>
                <w:sz w:val="22"/>
                <w:szCs w:val="22"/>
                <w:lang w:eastAsia="cs-CZ"/>
              </w:rPr>
              <w:t xml:space="preserve">Nedodržanie minimálnej zákonnej lehoty na predkladanie ponúk </w:t>
            </w:r>
          </w:p>
          <w:p w14:paraId="3BCF230A" w14:textId="77777777" w:rsidR="00F76354" w:rsidRPr="007C3E78" w:rsidRDefault="00F76354" w:rsidP="00550C44">
            <w:pPr>
              <w:rPr>
                <w:sz w:val="22"/>
                <w:szCs w:val="22"/>
                <w:lang w:eastAsia="cs-CZ"/>
              </w:rPr>
            </w:pPr>
          </w:p>
          <w:p w14:paraId="14801A24" w14:textId="77777777" w:rsidR="00F76354" w:rsidRPr="007C3E78" w:rsidRDefault="00F76354" w:rsidP="00550C44">
            <w:pPr>
              <w:rPr>
                <w:sz w:val="22"/>
                <w:szCs w:val="22"/>
                <w:lang w:eastAsia="cs-CZ"/>
              </w:rPr>
            </w:pPr>
            <w:r w:rsidRPr="007C3E78">
              <w:rPr>
                <w:sz w:val="22"/>
                <w:szCs w:val="22"/>
                <w:lang w:eastAsia="cs-CZ"/>
              </w:rPr>
              <w:lastRenderedPageBreak/>
              <w:t>Nedodržanie minimálnej zákonnej lehoty na predloženie žiadosti o účasť</w:t>
            </w:r>
            <w:r w:rsidRPr="007C3E78">
              <w:rPr>
                <w:sz w:val="22"/>
                <w:szCs w:val="22"/>
                <w:vertAlign w:val="superscript"/>
                <w:lang w:eastAsia="cs-CZ"/>
              </w:rPr>
              <w:footnoteReference w:id="11"/>
            </w:r>
          </w:p>
        </w:tc>
        <w:tc>
          <w:tcPr>
            <w:tcW w:w="6379" w:type="dxa"/>
            <w:shd w:val="clear" w:color="auto" w:fill="auto"/>
          </w:tcPr>
          <w:p w14:paraId="117792F3" w14:textId="77777777" w:rsidR="00F76354" w:rsidRPr="007C3E78" w:rsidRDefault="00F76354" w:rsidP="00550C44">
            <w:pPr>
              <w:jc w:val="both"/>
              <w:rPr>
                <w:sz w:val="22"/>
                <w:szCs w:val="22"/>
                <w:lang w:eastAsia="cs-CZ"/>
              </w:rPr>
            </w:pPr>
            <w:r w:rsidRPr="007C3E78">
              <w:rPr>
                <w:sz w:val="22"/>
                <w:szCs w:val="22"/>
                <w:lang w:eastAsia="cs-CZ"/>
              </w:rPr>
              <w:lastRenderedPageBreak/>
              <w:t>Lehota na predkladanie ponúk (alebo na predloženie žiadosti o účasť) bola kratšia ako limit ustanovený zákonom</w:t>
            </w:r>
          </w:p>
          <w:p w14:paraId="334D2CC6" w14:textId="77777777" w:rsidR="00F76354" w:rsidRPr="007C3E78" w:rsidRDefault="00F76354" w:rsidP="00550C44">
            <w:pPr>
              <w:jc w:val="both"/>
              <w:rPr>
                <w:sz w:val="22"/>
                <w:szCs w:val="22"/>
                <w:lang w:eastAsia="cs-CZ"/>
              </w:rPr>
            </w:pPr>
          </w:p>
          <w:p w14:paraId="32BB801F" w14:textId="77777777" w:rsidR="00F76354" w:rsidRPr="007C3E78" w:rsidRDefault="00F76354" w:rsidP="00550C44">
            <w:pPr>
              <w:jc w:val="both"/>
              <w:rPr>
                <w:sz w:val="22"/>
                <w:szCs w:val="22"/>
                <w:lang w:eastAsia="cs-CZ"/>
              </w:rPr>
            </w:pPr>
            <w:r w:rsidRPr="007C3E78">
              <w:rPr>
                <w:sz w:val="22"/>
                <w:szCs w:val="22"/>
                <w:lang w:eastAsia="cs-CZ"/>
              </w:rPr>
              <w:lastRenderedPageBreak/>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5E2EF715" w14:textId="77777777" w:rsidR="00F76354" w:rsidRPr="007C3E78" w:rsidRDefault="00F76354" w:rsidP="00550C44">
            <w:pPr>
              <w:rPr>
                <w:sz w:val="22"/>
                <w:szCs w:val="22"/>
                <w:lang w:eastAsia="cs-CZ"/>
              </w:rPr>
            </w:pPr>
            <w:r w:rsidRPr="007C3E78">
              <w:rPr>
                <w:sz w:val="22"/>
                <w:szCs w:val="22"/>
                <w:lang w:eastAsia="cs-CZ"/>
              </w:rPr>
              <w:lastRenderedPageBreak/>
              <w:t>25 % v prípade, že skrátenie lehoty bolo rovné alebo väčšie ako 50 % zo zákonnej lehoty</w:t>
            </w:r>
          </w:p>
          <w:p w14:paraId="4AC9C7F4" w14:textId="77777777" w:rsidR="00F76354" w:rsidRPr="007C3E78" w:rsidRDefault="00F76354" w:rsidP="00550C44">
            <w:pPr>
              <w:rPr>
                <w:sz w:val="22"/>
                <w:szCs w:val="22"/>
                <w:lang w:eastAsia="cs-CZ"/>
              </w:rPr>
            </w:pPr>
          </w:p>
          <w:p w14:paraId="3A08C7FD" w14:textId="77777777" w:rsidR="00F76354" w:rsidRPr="007C3E78" w:rsidRDefault="00F76354" w:rsidP="00550C44">
            <w:pPr>
              <w:rPr>
                <w:sz w:val="22"/>
                <w:szCs w:val="22"/>
                <w:lang w:eastAsia="cs-CZ"/>
              </w:rPr>
            </w:pPr>
            <w:r w:rsidRPr="007C3E78">
              <w:rPr>
                <w:sz w:val="22"/>
                <w:szCs w:val="22"/>
                <w:lang w:eastAsia="cs-CZ"/>
              </w:rPr>
              <w:t>10 % v prípade že toto skrátenie bolo rovné alebo väčšie ako 30 % zo zákonnej lehoty</w:t>
            </w:r>
          </w:p>
          <w:p w14:paraId="7DED0169" w14:textId="77777777" w:rsidR="00F76354" w:rsidRPr="007C3E78" w:rsidRDefault="00F76354" w:rsidP="00550C44">
            <w:pPr>
              <w:rPr>
                <w:sz w:val="22"/>
                <w:szCs w:val="22"/>
                <w:lang w:eastAsia="cs-CZ"/>
              </w:rPr>
            </w:pPr>
          </w:p>
          <w:p w14:paraId="085C0472" w14:textId="33C27011" w:rsidR="00F76354" w:rsidRPr="007C3E78" w:rsidRDefault="00F76354" w:rsidP="000F7204">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0F7204">
              <w:rPr>
                <w:sz w:val="22"/>
                <w:szCs w:val="22"/>
                <w:lang w:eastAsia="cs-CZ"/>
              </w:rPr>
              <w:t>finančnej opravy</w:t>
            </w:r>
            <w:r w:rsidR="000F7204" w:rsidRPr="007C3E78">
              <w:rPr>
                <w:sz w:val="22"/>
                <w:szCs w:val="22"/>
                <w:lang w:eastAsia="cs-CZ"/>
              </w:rPr>
              <w:t>.</w:t>
            </w:r>
            <w:r w:rsidRPr="007C3E78">
              <w:rPr>
                <w:sz w:val="22"/>
                <w:szCs w:val="22"/>
                <w:lang w:eastAsia="cs-CZ"/>
              </w:rPr>
              <w:t>.</w:t>
            </w:r>
          </w:p>
        </w:tc>
      </w:tr>
      <w:tr w:rsidR="00F76354" w:rsidRPr="007C3E78" w14:paraId="6FF03C78" w14:textId="77777777" w:rsidTr="00550C44">
        <w:tc>
          <w:tcPr>
            <w:tcW w:w="675" w:type="dxa"/>
            <w:shd w:val="clear" w:color="auto" w:fill="auto"/>
            <w:vAlign w:val="center"/>
          </w:tcPr>
          <w:p w14:paraId="5C84C142" w14:textId="77777777" w:rsidR="00F76354" w:rsidRPr="007C3E78" w:rsidRDefault="00F76354" w:rsidP="00550C44">
            <w:pPr>
              <w:jc w:val="center"/>
              <w:rPr>
                <w:sz w:val="22"/>
                <w:szCs w:val="22"/>
                <w:lang w:eastAsia="cs-CZ"/>
              </w:rPr>
            </w:pPr>
            <w:r w:rsidRPr="007C3E78">
              <w:rPr>
                <w:sz w:val="22"/>
                <w:szCs w:val="22"/>
                <w:lang w:eastAsia="cs-CZ"/>
              </w:rPr>
              <w:lastRenderedPageBreak/>
              <w:t>4</w:t>
            </w:r>
          </w:p>
        </w:tc>
        <w:tc>
          <w:tcPr>
            <w:tcW w:w="3720" w:type="dxa"/>
            <w:shd w:val="clear" w:color="auto" w:fill="auto"/>
          </w:tcPr>
          <w:p w14:paraId="6BF6D9C4" w14:textId="77777777" w:rsidR="00F76354" w:rsidRPr="007C3E78" w:rsidRDefault="00F76354" w:rsidP="00550C44">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780D1768" w14:textId="77777777" w:rsidR="00F76354" w:rsidRPr="007C3E78" w:rsidRDefault="00F76354" w:rsidP="00550C44">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2947DD81" w14:textId="77777777" w:rsidR="00F76354" w:rsidRPr="007C3E78" w:rsidRDefault="00F76354" w:rsidP="00550C44">
            <w:pPr>
              <w:jc w:val="both"/>
              <w:rPr>
                <w:sz w:val="22"/>
                <w:szCs w:val="22"/>
                <w:lang w:eastAsia="cs-CZ"/>
              </w:rPr>
            </w:pPr>
          </w:p>
          <w:p w14:paraId="450966EB" w14:textId="16C938AB" w:rsidR="00F76354" w:rsidRPr="007C3E78" w:rsidRDefault="00F76354" w:rsidP="000F7204">
            <w:pPr>
              <w:jc w:val="both"/>
              <w:rPr>
                <w:sz w:val="22"/>
                <w:szCs w:val="22"/>
                <w:lang w:eastAsia="cs-CZ"/>
              </w:rPr>
            </w:pPr>
            <w:r w:rsidRPr="007C3E78">
              <w:rPr>
                <w:sz w:val="22"/>
                <w:szCs w:val="22"/>
                <w:lang w:eastAsia="cs-CZ"/>
              </w:rPr>
              <w:t xml:space="preserve">Základná sadzba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 xml:space="preserve">je uvedená v stĺpci „Výška finančnej </w:t>
            </w:r>
            <w:r w:rsidR="000F7204">
              <w:rPr>
                <w:sz w:val="22"/>
                <w:szCs w:val="22"/>
                <w:lang w:eastAsia="cs-CZ"/>
              </w:rPr>
              <w:t>opravy</w:t>
            </w:r>
            <w:r w:rsidRPr="007C3E78">
              <w:rPr>
                <w:sz w:val="22"/>
                <w:szCs w:val="22"/>
                <w:lang w:eastAsia="cs-CZ"/>
              </w:rPr>
              <w:t xml:space="preserve">“, pričom konečnú sadzbu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 xml:space="preserve">je potrebné určiť na individuálnej báze (prípad od prípadu). Pri určovaní výšky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14BE2309" w14:textId="77777777" w:rsidR="00F76354" w:rsidRPr="007C3E78" w:rsidRDefault="00F76354" w:rsidP="00550C44">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5D52C5B1" w14:textId="77777777" w:rsidR="00F76354" w:rsidRPr="007C3E78" w:rsidRDefault="00F76354" w:rsidP="00550C44">
            <w:pPr>
              <w:rPr>
                <w:sz w:val="22"/>
                <w:szCs w:val="22"/>
                <w:lang w:eastAsia="cs-CZ"/>
              </w:rPr>
            </w:pPr>
          </w:p>
          <w:p w14:paraId="4B7704B2" w14:textId="77777777" w:rsidR="00F76354" w:rsidRPr="007C3E78" w:rsidRDefault="00F76354" w:rsidP="00550C44">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2FFC01FF" w14:textId="77777777" w:rsidR="00F76354" w:rsidRPr="007C3E78" w:rsidRDefault="00F76354" w:rsidP="00550C44">
            <w:pPr>
              <w:rPr>
                <w:sz w:val="22"/>
                <w:szCs w:val="22"/>
                <w:lang w:eastAsia="cs-CZ"/>
              </w:rPr>
            </w:pPr>
          </w:p>
          <w:p w14:paraId="71E56B9A" w14:textId="77777777" w:rsidR="00F76354" w:rsidRPr="007C3E78" w:rsidRDefault="00F76354" w:rsidP="00550C44">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095DD63B" w14:textId="77777777" w:rsidR="00F76354" w:rsidRPr="007C3E78" w:rsidRDefault="00F76354" w:rsidP="00550C44">
            <w:pPr>
              <w:rPr>
                <w:sz w:val="22"/>
                <w:szCs w:val="22"/>
                <w:lang w:eastAsia="cs-CZ"/>
              </w:rPr>
            </w:pPr>
          </w:p>
        </w:tc>
      </w:tr>
      <w:tr w:rsidR="00F76354" w:rsidRPr="007C3E78" w14:paraId="1DD7776E" w14:textId="77777777" w:rsidTr="00550C44">
        <w:tc>
          <w:tcPr>
            <w:tcW w:w="675" w:type="dxa"/>
            <w:shd w:val="clear" w:color="auto" w:fill="auto"/>
            <w:vAlign w:val="center"/>
          </w:tcPr>
          <w:p w14:paraId="6E4CB9C8" w14:textId="77777777" w:rsidR="00F76354" w:rsidRPr="007C3E78" w:rsidRDefault="00F76354" w:rsidP="00550C44">
            <w:pPr>
              <w:jc w:val="center"/>
              <w:rPr>
                <w:sz w:val="22"/>
                <w:szCs w:val="22"/>
                <w:lang w:eastAsia="cs-CZ"/>
              </w:rPr>
            </w:pPr>
            <w:r w:rsidRPr="007C3E78">
              <w:rPr>
                <w:sz w:val="22"/>
                <w:szCs w:val="22"/>
                <w:lang w:eastAsia="cs-CZ"/>
              </w:rPr>
              <w:lastRenderedPageBreak/>
              <w:t>5</w:t>
            </w:r>
          </w:p>
        </w:tc>
        <w:tc>
          <w:tcPr>
            <w:tcW w:w="3720" w:type="dxa"/>
            <w:shd w:val="clear" w:color="auto" w:fill="auto"/>
          </w:tcPr>
          <w:p w14:paraId="108026F8" w14:textId="77777777" w:rsidR="00F76354" w:rsidRPr="007C3E78" w:rsidRDefault="00F76354" w:rsidP="00550C44">
            <w:pPr>
              <w:rPr>
                <w:sz w:val="22"/>
                <w:szCs w:val="22"/>
                <w:lang w:eastAsia="cs-CZ"/>
              </w:rPr>
            </w:pPr>
            <w:r w:rsidRPr="007C3E78">
              <w:rPr>
                <w:sz w:val="22"/>
                <w:szCs w:val="22"/>
                <w:lang w:eastAsia="cs-CZ"/>
              </w:rPr>
              <w:t>Nedodržanie postupov zverejňovania opravy oznámenia o vyhlásení verejného obstarávania v prípade</w:t>
            </w:r>
          </w:p>
          <w:p w14:paraId="1F63AE92"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predkladanie ponúk</w:t>
            </w:r>
          </w:p>
          <w:p w14:paraId="4E2CCC8A"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2"/>
            </w:r>
          </w:p>
        </w:tc>
        <w:tc>
          <w:tcPr>
            <w:tcW w:w="6379" w:type="dxa"/>
            <w:shd w:val="clear" w:color="auto" w:fill="auto"/>
          </w:tcPr>
          <w:p w14:paraId="27AF9823" w14:textId="77777777" w:rsidR="00F76354" w:rsidRPr="007C3E78" w:rsidRDefault="00F76354" w:rsidP="00550C44">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166C2D91" w14:textId="77777777" w:rsidR="00F76354" w:rsidRPr="007C3E78" w:rsidRDefault="00F76354" w:rsidP="00550C44">
            <w:pPr>
              <w:rPr>
                <w:sz w:val="22"/>
                <w:szCs w:val="22"/>
                <w:lang w:eastAsia="cs-CZ"/>
              </w:rPr>
            </w:pPr>
            <w:r w:rsidRPr="007C3E78">
              <w:rPr>
                <w:sz w:val="22"/>
                <w:szCs w:val="22"/>
                <w:lang w:eastAsia="cs-CZ"/>
              </w:rPr>
              <w:t xml:space="preserve">10 % </w:t>
            </w:r>
          </w:p>
          <w:p w14:paraId="4F1CC5A7" w14:textId="77777777" w:rsidR="00F76354" w:rsidRPr="007C3E78" w:rsidRDefault="00F76354" w:rsidP="00550C44">
            <w:pPr>
              <w:rPr>
                <w:sz w:val="22"/>
                <w:szCs w:val="22"/>
                <w:lang w:eastAsia="cs-CZ"/>
              </w:rPr>
            </w:pPr>
            <w:r w:rsidRPr="007C3E78">
              <w:rPr>
                <w:sz w:val="22"/>
                <w:szCs w:val="22"/>
                <w:lang w:eastAsia="cs-CZ"/>
              </w:rPr>
              <w:t>táto sadzba môže byť znížená na 5 % podľa závažnosti</w:t>
            </w:r>
          </w:p>
        </w:tc>
      </w:tr>
      <w:tr w:rsidR="00F76354" w:rsidRPr="007C3E78" w14:paraId="0579F800" w14:textId="77777777" w:rsidTr="00550C44">
        <w:tc>
          <w:tcPr>
            <w:tcW w:w="675" w:type="dxa"/>
            <w:shd w:val="clear" w:color="auto" w:fill="auto"/>
            <w:vAlign w:val="center"/>
          </w:tcPr>
          <w:p w14:paraId="6E0D6FAE" w14:textId="77777777" w:rsidR="00F76354" w:rsidRPr="007C3E78" w:rsidRDefault="00F76354" w:rsidP="00550C44">
            <w:pPr>
              <w:jc w:val="center"/>
              <w:rPr>
                <w:sz w:val="22"/>
                <w:szCs w:val="22"/>
                <w:lang w:eastAsia="cs-CZ"/>
              </w:rPr>
            </w:pPr>
            <w:r w:rsidRPr="007C3E78">
              <w:rPr>
                <w:sz w:val="22"/>
                <w:szCs w:val="22"/>
                <w:lang w:eastAsia="cs-CZ"/>
              </w:rPr>
              <w:t>6</w:t>
            </w:r>
          </w:p>
        </w:tc>
        <w:tc>
          <w:tcPr>
            <w:tcW w:w="3720" w:type="dxa"/>
            <w:shd w:val="clear" w:color="auto" w:fill="auto"/>
          </w:tcPr>
          <w:p w14:paraId="1482534F" w14:textId="77777777" w:rsidR="00F76354" w:rsidRPr="007C3E78" w:rsidRDefault="00F76354" w:rsidP="00550C44">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66C2C328" w14:textId="77777777" w:rsidR="00F76354" w:rsidRPr="007C3E78" w:rsidRDefault="00F76354" w:rsidP="00550C44">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58C5BDFB" w14:textId="77777777" w:rsidR="00F76354" w:rsidRPr="007C3E78" w:rsidRDefault="00F76354" w:rsidP="00550C44">
            <w:pPr>
              <w:rPr>
                <w:sz w:val="22"/>
                <w:szCs w:val="22"/>
                <w:lang w:eastAsia="cs-CZ"/>
              </w:rPr>
            </w:pPr>
            <w:r w:rsidRPr="007C3E78">
              <w:rPr>
                <w:sz w:val="22"/>
                <w:szCs w:val="22"/>
                <w:lang w:eastAsia="cs-CZ"/>
              </w:rPr>
              <w:t>25 %</w:t>
            </w:r>
          </w:p>
          <w:p w14:paraId="351627F7" w14:textId="77777777" w:rsidR="00F76354" w:rsidRPr="007C3E78" w:rsidRDefault="00F76354" w:rsidP="00550C44">
            <w:pPr>
              <w:rPr>
                <w:sz w:val="22"/>
                <w:szCs w:val="22"/>
                <w:lang w:eastAsia="cs-CZ"/>
              </w:rPr>
            </w:pPr>
          </w:p>
          <w:p w14:paraId="2E080A25" w14:textId="77777777" w:rsidR="00F76354" w:rsidRPr="007C3E78" w:rsidRDefault="00F76354" w:rsidP="00550C44">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F76354" w:rsidRPr="007C3E78" w14:paraId="50B43200" w14:textId="77777777" w:rsidTr="00550C44">
        <w:tc>
          <w:tcPr>
            <w:tcW w:w="675" w:type="dxa"/>
            <w:shd w:val="clear" w:color="auto" w:fill="auto"/>
            <w:vAlign w:val="center"/>
          </w:tcPr>
          <w:p w14:paraId="332BC136" w14:textId="77777777" w:rsidR="00F76354" w:rsidRPr="007C3E78" w:rsidRDefault="00F76354" w:rsidP="00550C44">
            <w:pPr>
              <w:jc w:val="center"/>
              <w:rPr>
                <w:sz w:val="22"/>
                <w:szCs w:val="22"/>
                <w:lang w:eastAsia="cs-CZ"/>
              </w:rPr>
            </w:pPr>
            <w:r w:rsidRPr="007C3E78">
              <w:rPr>
                <w:sz w:val="22"/>
                <w:szCs w:val="22"/>
                <w:lang w:eastAsia="cs-CZ"/>
              </w:rPr>
              <w:t>7</w:t>
            </w:r>
          </w:p>
        </w:tc>
        <w:tc>
          <w:tcPr>
            <w:tcW w:w="3720" w:type="dxa"/>
            <w:shd w:val="clear" w:color="auto" w:fill="auto"/>
          </w:tcPr>
          <w:p w14:paraId="30A00AB6" w14:textId="77777777" w:rsidR="00F76354" w:rsidRPr="007C3E78" w:rsidRDefault="00F76354" w:rsidP="00550C44">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06C7B6A5" w14:textId="77777777" w:rsidR="00F76354" w:rsidRPr="007C3E78" w:rsidDel="005A6F58" w:rsidRDefault="00F76354" w:rsidP="00550C44">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36B69934" w14:textId="77777777" w:rsidR="00F76354" w:rsidRPr="007C3E78" w:rsidRDefault="00F76354" w:rsidP="00550C44">
            <w:pPr>
              <w:rPr>
                <w:sz w:val="22"/>
                <w:szCs w:val="22"/>
                <w:lang w:eastAsia="cs-CZ"/>
              </w:rPr>
            </w:pPr>
            <w:r w:rsidRPr="007C3E78">
              <w:rPr>
                <w:sz w:val="22"/>
                <w:szCs w:val="22"/>
                <w:lang w:eastAsia="cs-CZ"/>
              </w:rPr>
              <w:t>100 %</w:t>
            </w:r>
          </w:p>
          <w:p w14:paraId="162041C0" w14:textId="77777777" w:rsidR="00F76354" w:rsidRPr="007C3E78" w:rsidRDefault="00F76354" w:rsidP="00550C44">
            <w:pPr>
              <w:rPr>
                <w:sz w:val="22"/>
                <w:szCs w:val="22"/>
                <w:lang w:eastAsia="cs-CZ"/>
              </w:rPr>
            </w:pPr>
          </w:p>
          <w:p w14:paraId="6E871EC4" w14:textId="77777777" w:rsidR="00F76354" w:rsidRPr="007C3E78" w:rsidRDefault="00F76354" w:rsidP="00550C44">
            <w:pPr>
              <w:rPr>
                <w:sz w:val="22"/>
                <w:szCs w:val="22"/>
                <w:lang w:eastAsia="cs-CZ"/>
              </w:rPr>
            </w:pPr>
            <w:r w:rsidRPr="007C3E78">
              <w:rPr>
                <w:sz w:val="22"/>
                <w:szCs w:val="22"/>
                <w:lang w:eastAsia="cs-CZ"/>
              </w:rPr>
              <w:t>táto sadzba môže byť znížená na 25 %, 10 % alebo 5 % podľa závažnosti</w:t>
            </w:r>
          </w:p>
        </w:tc>
      </w:tr>
      <w:tr w:rsidR="00F76354" w:rsidRPr="007C3E78" w14:paraId="0CC42946" w14:textId="77777777" w:rsidTr="00550C44">
        <w:tc>
          <w:tcPr>
            <w:tcW w:w="675" w:type="dxa"/>
            <w:shd w:val="clear" w:color="auto" w:fill="auto"/>
            <w:vAlign w:val="center"/>
          </w:tcPr>
          <w:p w14:paraId="2BEEF9F3" w14:textId="77777777" w:rsidR="00F76354" w:rsidRPr="007C3E78" w:rsidRDefault="00F76354" w:rsidP="00550C44">
            <w:pPr>
              <w:jc w:val="center"/>
              <w:rPr>
                <w:sz w:val="22"/>
                <w:szCs w:val="22"/>
                <w:lang w:eastAsia="cs-CZ"/>
              </w:rPr>
            </w:pPr>
            <w:r w:rsidRPr="007C3E78">
              <w:rPr>
                <w:sz w:val="22"/>
                <w:szCs w:val="22"/>
                <w:lang w:eastAsia="cs-CZ"/>
              </w:rPr>
              <w:t>8</w:t>
            </w:r>
          </w:p>
        </w:tc>
        <w:tc>
          <w:tcPr>
            <w:tcW w:w="3720" w:type="dxa"/>
            <w:shd w:val="clear" w:color="auto" w:fill="auto"/>
          </w:tcPr>
          <w:p w14:paraId="09F7B1DA" w14:textId="77777777" w:rsidR="00F76354" w:rsidRPr="007C3E78" w:rsidRDefault="00F76354" w:rsidP="00550C44">
            <w:pPr>
              <w:rPr>
                <w:sz w:val="22"/>
                <w:szCs w:val="22"/>
                <w:lang w:eastAsia="cs-CZ"/>
              </w:rPr>
            </w:pPr>
            <w:r w:rsidRPr="007C3E78">
              <w:rPr>
                <w:sz w:val="22"/>
                <w:szCs w:val="22"/>
                <w:lang w:eastAsia="cs-CZ"/>
              </w:rPr>
              <w:t>Neurčenie:</w:t>
            </w:r>
          </w:p>
          <w:p w14:paraId="7E6EB21D"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77B3EC08"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C72E584" w14:textId="77777777" w:rsidR="00F76354" w:rsidRPr="007C3E78" w:rsidRDefault="00F76354" w:rsidP="00550C44">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6EDBE778" w14:textId="77777777" w:rsidR="00F76354" w:rsidRPr="007C3E78" w:rsidRDefault="00F76354" w:rsidP="00550C44">
            <w:pPr>
              <w:rPr>
                <w:sz w:val="22"/>
                <w:szCs w:val="22"/>
                <w:lang w:eastAsia="cs-CZ"/>
              </w:rPr>
            </w:pPr>
            <w:r w:rsidRPr="007C3E78">
              <w:rPr>
                <w:sz w:val="22"/>
                <w:szCs w:val="22"/>
                <w:lang w:eastAsia="cs-CZ"/>
              </w:rPr>
              <w:t>25 %</w:t>
            </w:r>
          </w:p>
          <w:p w14:paraId="054BE3BA" w14:textId="77777777" w:rsidR="00F76354" w:rsidRPr="007C3E78" w:rsidRDefault="00F76354" w:rsidP="00550C44">
            <w:pPr>
              <w:rPr>
                <w:sz w:val="22"/>
                <w:szCs w:val="22"/>
                <w:lang w:eastAsia="cs-CZ"/>
              </w:rPr>
            </w:pPr>
          </w:p>
          <w:p w14:paraId="4B6C173C"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F76354" w:rsidRPr="007C3E78" w14:paraId="37813264" w14:textId="77777777" w:rsidTr="00550C44">
        <w:tc>
          <w:tcPr>
            <w:tcW w:w="675" w:type="dxa"/>
            <w:shd w:val="clear" w:color="auto" w:fill="auto"/>
            <w:vAlign w:val="center"/>
          </w:tcPr>
          <w:p w14:paraId="5C70190D" w14:textId="77777777" w:rsidR="00F76354" w:rsidRPr="007C3E78" w:rsidRDefault="00F76354" w:rsidP="00550C44">
            <w:pPr>
              <w:jc w:val="center"/>
              <w:rPr>
                <w:sz w:val="22"/>
                <w:szCs w:val="22"/>
                <w:lang w:eastAsia="cs-CZ"/>
              </w:rPr>
            </w:pPr>
            <w:r w:rsidRPr="007C3E78">
              <w:rPr>
                <w:sz w:val="22"/>
                <w:szCs w:val="22"/>
                <w:lang w:eastAsia="cs-CZ"/>
              </w:rPr>
              <w:t>9</w:t>
            </w:r>
          </w:p>
        </w:tc>
        <w:tc>
          <w:tcPr>
            <w:tcW w:w="3720" w:type="dxa"/>
            <w:shd w:val="clear" w:color="auto" w:fill="auto"/>
          </w:tcPr>
          <w:p w14:paraId="537DF185" w14:textId="77777777" w:rsidR="00F76354" w:rsidRPr="007C3E78" w:rsidRDefault="00F76354" w:rsidP="00550C44">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21A76771" w14:textId="77777777" w:rsidR="00F76354" w:rsidRPr="007C3E78" w:rsidRDefault="00F76354" w:rsidP="00550C44">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2E3811A6" w14:textId="77777777" w:rsidR="00F76354" w:rsidRPr="007C3E78" w:rsidRDefault="00F76354" w:rsidP="00550C44">
            <w:pPr>
              <w:rPr>
                <w:sz w:val="22"/>
                <w:szCs w:val="22"/>
                <w:lang w:eastAsia="cs-CZ"/>
              </w:rPr>
            </w:pPr>
            <w:r w:rsidRPr="007C3E78">
              <w:rPr>
                <w:sz w:val="22"/>
                <w:szCs w:val="22"/>
                <w:lang w:eastAsia="cs-CZ"/>
              </w:rPr>
              <w:t>25 %</w:t>
            </w:r>
          </w:p>
          <w:p w14:paraId="3809DE9A" w14:textId="77777777" w:rsidR="00F76354" w:rsidRPr="007C3E78" w:rsidRDefault="00F76354" w:rsidP="00550C44">
            <w:pPr>
              <w:rPr>
                <w:sz w:val="22"/>
                <w:szCs w:val="22"/>
                <w:lang w:eastAsia="cs-CZ"/>
              </w:rPr>
            </w:pPr>
          </w:p>
          <w:p w14:paraId="6DAD96DB"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04016A63" w14:textId="77777777" w:rsidTr="00550C44">
        <w:tc>
          <w:tcPr>
            <w:tcW w:w="675" w:type="dxa"/>
            <w:shd w:val="clear" w:color="auto" w:fill="auto"/>
            <w:vAlign w:val="center"/>
          </w:tcPr>
          <w:p w14:paraId="7276F048" w14:textId="77777777" w:rsidR="00F76354" w:rsidRPr="007C3E78" w:rsidRDefault="00F76354" w:rsidP="00550C44">
            <w:pPr>
              <w:jc w:val="center"/>
              <w:rPr>
                <w:sz w:val="22"/>
                <w:szCs w:val="22"/>
                <w:lang w:eastAsia="cs-CZ"/>
              </w:rPr>
            </w:pPr>
            <w:r w:rsidRPr="007C3E78">
              <w:rPr>
                <w:sz w:val="22"/>
                <w:szCs w:val="22"/>
                <w:lang w:eastAsia="cs-CZ"/>
              </w:rPr>
              <w:t>10</w:t>
            </w:r>
          </w:p>
        </w:tc>
        <w:tc>
          <w:tcPr>
            <w:tcW w:w="3720" w:type="dxa"/>
            <w:shd w:val="clear" w:color="auto" w:fill="auto"/>
          </w:tcPr>
          <w:p w14:paraId="57ECDEB5" w14:textId="77777777" w:rsidR="00F76354" w:rsidRPr="007C3E78" w:rsidRDefault="00F76354" w:rsidP="00550C44">
            <w:pPr>
              <w:rPr>
                <w:sz w:val="22"/>
                <w:szCs w:val="22"/>
                <w:lang w:eastAsia="cs-CZ"/>
              </w:rPr>
            </w:pPr>
            <w:r w:rsidRPr="007C3E78">
              <w:rPr>
                <w:sz w:val="22"/>
                <w:szCs w:val="22"/>
                <w:lang w:eastAsia="cs-CZ"/>
              </w:rPr>
              <w:t xml:space="preserve">Podmienky účasti nesúvisia a nie sú </w:t>
            </w:r>
            <w:r w:rsidRPr="007C3E78">
              <w:rPr>
                <w:sz w:val="22"/>
                <w:szCs w:val="22"/>
                <w:lang w:eastAsia="cs-CZ"/>
              </w:rPr>
              <w:lastRenderedPageBreak/>
              <w:t>primerané k predmetu zákazky</w:t>
            </w:r>
          </w:p>
        </w:tc>
        <w:tc>
          <w:tcPr>
            <w:tcW w:w="6379" w:type="dxa"/>
            <w:shd w:val="clear" w:color="auto" w:fill="auto"/>
          </w:tcPr>
          <w:p w14:paraId="3528BCF7" w14:textId="77777777" w:rsidR="00F76354" w:rsidRPr="007C3E78" w:rsidRDefault="00F76354" w:rsidP="00550C44">
            <w:pPr>
              <w:jc w:val="both"/>
              <w:rPr>
                <w:sz w:val="22"/>
                <w:szCs w:val="22"/>
                <w:lang w:eastAsia="cs-CZ"/>
              </w:rPr>
            </w:pPr>
            <w:r w:rsidRPr="007C3E78">
              <w:rPr>
                <w:sz w:val="22"/>
                <w:szCs w:val="22"/>
                <w:lang w:eastAsia="cs-CZ"/>
              </w:rPr>
              <w:lastRenderedPageBreak/>
              <w:t xml:space="preserve">Určením minimálnych požiadaviek pre zákazku, ktoré nesúvisia a nie </w:t>
            </w:r>
            <w:r w:rsidRPr="007C3E78">
              <w:rPr>
                <w:sz w:val="22"/>
                <w:szCs w:val="22"/>
                <w:lang w:eastAsia="cs-CZ"/>
              </w:rPr>
              <w:lastRenderedPageBreak/>
              <w:t>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76E62931" w14:textId="77777777" w:rsidR="00F76354" w:rsidRPr="007C3E78" w:rsidRDefault="00F76354" w:rsidP="00550C44">
            <w:pPr>
              <w:rPr>
                <w:sz w:val="22"/>
                <w:szCs w:val="22"/>
                <w:lang w:eastAsia="cs-CZ"/>
              </w:rPr>
            </w:pPr>
            <w:r w:rsidRPr="007C3E78">
              <w:rPr>
                <w:sz w:val="22"/>
                <w:szCs w:val="22"/>
                <w:lang w:eastAsia="cs-CZ"/>
              </w:rPr>
              <w:lastRenderedPageBreak/>
              <w:t>25 %</w:t>
            </w:r>
          </w:p>
          <w:p w14:paraId="76C7385B" w14:textId="77777777" w:rsidR="00F76354" w:rsidRPr="007C3E78" w:rsidRDefault="00F76354" w:rsidP="00550C44">
            <w:pPr>
              <w:rPr>
                <w:sz w:val="22"/>
                <w:szCs w:val="22"/>
                <w:lang w:eastAsia="cs-CZ"/>
              </w:rPr>
            </w:pPr>
          </w:p>
          <w:p w14:paraId="53C9E921"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i porušenia</w:t>
            </w:r>
          </w:p>
        </w:tc>
      </w:tr>
      <w:tr w:rsidR="00F76354" w:rsidRPr="007C3E78" w14:paraId="469BC369" w14:textId="77777777" w:rsidTr="00550C44">
        <w:tc>
          <w:tcPr>
            <w:tcW w:w="675" w:type="dxa"/>
            <w:shd w:val="clear" w:color="auto" w:fill="auto"/>
            <w:vAlign w:val="center"/>
          </w:tcPr>
          <w:p w14:paraId="455B11CF" w14:textId="77777777" w:rsidR="00F76354" w:rsidRPr="007C3E78" w:rsidRDefault="00F76354" w:rsidP="00550C44">
            <w:pPr>
              <w:jc w:val="center"/>
              <w:rPr>
                <w:sz w:val="22"/>
                <w:szCs w:val="22"/>
                <w:lang w:eastAsia="cs-CZ"/>
              </w:rPr>
            </w:pPr>
            <w:r w:rsidRPr="007C3E78">
              <w:rPr>
                <w:sz w:val="22"/>
                <w:szCs w:val="22"/>
                <w:lang w:eastAsia="cs-CZ"/>
              </w:rPr>
              <w:lastRenderedPageBreak/>
              <w:t>11</w:t>
            </w:r>
          </w:p>
        </w:tc>
        <w:tc>
          <w:tcPr>
            <w:tcW w:w="3720" w:type="dxa"/>
            <w:shd w:val="clear" w:color="auto" w:fill="auto"/>
          </w:tcPr>
          <w:p w14:paraId="51C714BB" w14:textId="77777777" w:rsidR="00F76354" w:rsidRPr="007C3E78" w:rsidRDefault="00F76354" w:rsidP="00550C44">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5D731E4D" w14:textId="77777777" w:rsidR="00F76354" w:rsidRPr="007C3E78" w:rsidRDefault="00F76354" w:rsidP="00550C44">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245E5E0B" w14:textId="77777777" w:rsidR="00F76354" w:rsidRPr="007C3E78" w:rsidRDefault="00F76354" w:rsidP="00550C44">
            <w:pPr>
              <w:rPr>
                <w:sz w:val="22"/>
                <w:szCs w:val="22"/>
                <w:lang w:eastAsia="cs-CZ"/>
              </w:rPr>
            </w:pPr>
            <w:r w:rsidRPr="007C3E78">
              <w:rPr>
                <w:sz w:val="22"/>
                <w:szCs w:val="22"/>
                <w:lang w:eastAsia="cs-CZ"/>
              </w:rPr>
              <w:t>25 %</w:t>
            </w:r>
          </w:p>
          <w:p w14:paraId="534A9F51" w14:textId="77777777" w:rsidR="00F76354" w:rsidRPr="007C3E78" w:rsidRDefault="00F76354" w:rsidP="00550C44">
            <w:pPr>
              <w:rPr>
                <w:sz w:val="22"/>
                <w:szCs w:val="22"/>
                <w:lang w:eastAsia="cs-CZ"/>
              </w:rPr>
            </w:pPr>
          </w:p>
          <w:p w14:paraId="70CEBFAA"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79FC8A0D" w14:textId="77777777" w:rsidTr="00550C44">
        <w:tc>
          <w:tcPr>
            <w:tcW w:w="675" w:type="dxa"/>
            <w:tcBorders>
              <w:bottom w:val="single" w:sz="4" w:space="0" w:color="auto"/>
            </w:tcBorders>
            <w:shd w:val="clear" w:color="auto" w:fill="auto"/>
            <w:vAlign w:val="center"/>
          </w:tcPr>
          <w:p w14:paraId="60A4674A" w14:textId="77777777" w:rsidR="00F76354" w:rsidRPr="007C3E78" w:rsidRDefault="00F76354" w:rsidP="00550C44">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1E1B5B0D" w14:textId="77777777" w:rsidR="00F76354" w:rsidRPr="007C3E78" w:rsidRDefault="00F76354" w:rsidP="00550C44">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A80BB0C" w14:textId="77777777" w:rsidR="00F76354" w:rsidRPr="007C3E78" w:rsidRDefault="00F76354" w:rsidP="00550C44">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3"/>
            </w:r>
          </w:p>
        </w:tc>
        <w:tc>
          <w:tcPr>
            <w:tcW w:w="3260" w:type="dxa"/>
            <w:tcBorders>
              <w:bottom w:val="single" w:sz="4" w:space="0" w:color="auto"/>
            </w:tcBorders>
            <w:shd w:val="clear" w:color="auto" w:fill="auto"/>
          </w:tcPr>
          <w:p w14:paraId="57946D1C" w14:textId="77777777" w:rsidR="00F76354" w:rsidRPr="007C3E78" w:rsidRDefault="00F76354" w:rsidP="00550C44">
            <w:pPr>
              <w:rPr>
                <w:sz w:val="22"/>
                <w:szCs w:val="22"/>
                <w:lang w:eastAsia="cs-CZ"/>
              </w:rPr>
            </w:pPr>
            <w:r w:rsidRPr="007C3E78">
              <w:rPr>
                <w:sz w:val="22"/>
                <w:szCs w:val="22"/>
                <w:lang w:eastAsia="cs-CZ"/>
              </w:rPr>
              <w:t>10 %</w:t>
            </w:r>
          </w:p>
          <w:p w14:paraId="742ABC63" w14:textId="77777777" w:rsidR="00F76354" w:rsidRPr="007C3E78" w:rsidRDefault="00F76354" w:rsidP="00550C44">
            <w:pPr>
              <w:rPr>
                <w:sz w:val="22"/>
                <w:szCs w:val="22"/>
                <w:lang w:eastAsia="cs-CZ"/>
              </w:rPr>
            </w:pPr>
          </w:p>
          <w:p w14:paraId="268A0D6A" w14:textId="77777777" w:rsidR="00F76354" w:rsidRPr="007C3E78" w:rsidRDefault="00F76354" w:rsidP="00550C44">
            <w:pPr>
              <w:rPr>
                <w:sz w:val="22"/>
                <w:szCs w:val="22"/>
                <w:lang w:eastAsia="cs-CZ"/>
              </w:rPr>
            </w:pPr>
            <w:r w:rsidRPr="007C3E78">
              <w:rPr>
                <w:sz w:val="22"/>
                <w:szCs w:val="22"/>
                <w:lang w:eastAsia="cs-CZ"/>
              </w:rPr>
              <w:t>Táto sadzba môže byť znížená na 5 % v závislosti od závažnosti porušenia</w:t>
            </w:r>
          </w:p>
          <w:p w14:paraId="19316145" w14:textId="77777777" w:rsidR="00F76354" w:rsidRPr="007C3E78" w:rsidRDefault="00F76354" w:rsidP="00550C44">
            <w:pPr>
              <w:rPr>
                <w:sz w:val="22"/>
                <w:szCs w:val="22"/>
                <w:lang w:eastAsia="cs-CZ"/>
              </w:rPr>
            </w:pPr>
          </w:p>
          <w:p w14:paraId="166D4BAB" w14:textId="408FAF1E" w:rsidR="00F76354" w:rsidRPr="007C3E78" w:rsidRDefault="00F76354" w:rsidP="00550C44">
            <w:pPr>
              <w:rPr>
                <w:sz w:val="22"/>
                <w:szCs w:val="22"/>
                <w:lang w:eastAsia="cs-CZ"/>
              </w:rPr>
            </w:pPr>
            <w:r w:rsidRPr="007C3E78">
              <w:rPr>
                <w:sz w:val="22"/>
                <w:szCs w:val="22"/>
                <w:lang w:eastAsia="cs-CZ"/>
              </w:rPr>
              <w:t xml:space="preserve">V prípade zrealizovaných prác, ktoré neboli zverejnené, zodpovedajúca hodnota prác je predmetom 100 % </w:t>
            </w:r>
            <w:r w:rsidR="000F7204">
              <w:rPr>
                <w:sz w:val="22"/>
                <w:szCs w:val="22"/>
                <w:lang w:eastAsia="cs-CZ"/>
              </w:rPr>
              <w:t>finančnej opravy</w:t>
            </w:r>
          </w:p>
        </w:tc>
      </w:tr>
      <w:tr w:rsidR="00F76354" w:rsidRPr="007C3E78" w14:paraId="6666B9B1" w14:textId="77777777" w:rsidTr="00550C44">
        <w:tc>
          <w:tcPr>
            <w:tcW w:w="14034" w:type="dxa"/>
            <w:gridSpan w:val="4"/>
            <w:shd w:val="clear" w:color="auto" w:fill="BFBFBF" w:themeFill="background1" w:themeFillShade="BF"/>
            <w:vAlign w:val="center"/>
          </w:tcPr>
          <w:p w14:paraId="2D6A69B9" w14:textId="77777777" w:rsidR="00F76354" w:rsidRPr="007C3E78" w:rsidRDefault="00F76354" w:rsidP="00550C44">
            <w:pPr>
              <w:jc w:val="center"/>
              <w:rPr>
                <w:sz w:val="22"/>
                <w:szCs w:val="22"/>
                <w:lang w:eastAsia="cs-CZ"/>
              </w:rPr>
            </w:pPr>
            <w:r w:rsidRPr="007C3E78">
              <w:rPr>
                <w:b/>
                <w:sz w:val="22"/>
                <w:szCs w:val="22"/>
                <w:lang w:eastAsia="cs-CZ"/>
              </w:rPr>
              <w:t>Vyhodnocovanie súťaže</w:t>
            </w:r>
          </w:p>
        </w:tc>
      </w:tr>
      <w:tr w:rsidR="00F76354" w:rsidRPr="007C3E78" w14:paraId="5881D6C6" w14:textId="77777777" w:rsidTr="00550C44">
        <w:tc>
          <w:tcPr>
            <w:tcW w:w="675" w:type="dxa"/>
            <w:shd w:val="clear" w:color="auto" w:fill="auto"/>
            <w:vAlign w:val="center"/>
          </w:tcPr>
          <w:p w14:paraId="0DEEB330" w14:textId="5B66ADDD" w:rsidR="00F76354" w:rsidRPr="007C3E78" w:rsidRDefault="005564F2" w:rsidP="005564F2">
            <w:pPr>
              <w:jc w:val="center"/>
              <w:rPr>
                <w:sz w:val="22"/>
                <w:szCs w:val="22"/>
                <w:lang w:eastAsia="cs-CZ"/>
              </w:rPr>
            </w:pPr>
            <w:r w:rsidRPr="007C3E78">
              <w:rPr>
                <w:sz w:val="22"/>
                <w:szCs w:val="22"/>
                <w:lang w:eastAsia="cs-CZ"/>
              </w:rPr>
              <w:t>1</w:t>
            </w:r>
            <w:r>
              <w:rPr>
                <w:sz w:val="22"/>
                <w:szCs w:val="22"/>
                <w:lang w:eastAsia="cs-CZ"/>
              </w:rPr>
              <w:t>3</w:t>
            </w:r>
          </w:p>
        </w:tc>
        <w:tc>
          <w:tcPr>
            <w:tcW w:w="3720" w:type="dxa"/>
            <w:shd w:val="clear" w:color="auto" w:fill="auto"/>
          </w:tcPr>
          <w:p w14:paraId="195D03E5" w14:textId="77777777" w:rsidR="00F76354" w:rsidRPr="007C3E78" w:rsidRDefault="00F76354" w:rsidP="00550C44">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B184C" w14:textId="77777777" w:rsidR="00F76354" w:rsidRPr="007C3E78" w:rsidRDefault="00F76354" w:rsidP="00550C44">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78FE69D" w14:textId="77777777" w:rsidR="00F76354" w:rsidRPr="007C3E78" w:rsidRDefault="00F76354" w:rsidP="00550C44">
            <w:pPr>
              <w:rPr>
                <w:sz w:val="22"/>
                <w:szCs w:val="22"/>
                <w:lang w:eastAsia="cs-CZ"/>
              </w:rPr>
            </w:pPr>
            <w:r w:rsidRPr="007C3E78">
              <w:rPr>
                <w:sz w:val="22"/>
                <w:szCs w:val="22"/>
                <w:lang w:eastAsia="cs-CZ"/>
              </w:rPr>
              <w:t>25 %</w:t>
            </w:r>
          </w:p>
          <w:p w14:paraId="768EE80D" w14:textId="77777777" w:rsidR="00F76354" w:rsidRPr="007C3E78" w:rsidRDefault="00F76354" w:rsidP="00550C44">
            <w:pPr>
              <w:rPr>
                <w:sz w:val="22"/>
                <w:szCs w:val="22"/>
                <w:lang w:eastAsia="cs-CZ"/>
              </w:rPr>
            </w:pPr>
          </w:p>
          <w:p w14:paraId="636944D0"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474BF5B6" w14:textId="77777777" w:rsidTr="00550C44">
        <w:tc>
          <w:tcPr>
            <w:tcW w:w="675" w:type="dxa"/>
            <w:shd w:val="clear" w:color="auto" w:fill="auto"/>
            <w:vAlign w:val="center"/>
          </w:tcPr>
          <w:p w14:paraId="08194366" w14:textId="72D17FF3" w:rsidR="00F76354" w:rsidRPr="007C3E78" w:rsidRDefault="005564F2" w:rsidP="005564F2">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4C3B4EE2" w14:textId="77777777" w:rsidR="00F76354" w:rsidRPr="007C3E78" w:rsidRDefault="00F76354" w:rsidP="00550C44">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1A4E2219" w14:textId="77777777" w:rsidR="00F76354" w:rsidRPr="007C3E78" w:rsidRDefault="00F76354" w:rsidP="00550C44">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27EE56F" w14:textId="77777777" w:rsidR="00F76354" w:rsidRPr="007C3E78" w:rsidRDefault="00F76354" w:rsidP="00550C44">
            <w:pPr>
              <w:rPr>
                <w:sz w:val="22"/>
                <w:szCs w:val="22"/>
                <w:lang w:eastAsia="cs-CZ"/>
              </w:rPr>
            </w:pPr>
            <w:r w:rsidRPr="007C3E78">
              <w:rPr>
                <w:sz w:val="22"/>
                <w:szCs w:val="22"/>
                <w:lang w:eastAsia="cs-CZ"/>
              </w:rPr>
              <w:t>25 %</w:t>
            </w:r>
          </w:p>
          <w:p w14:paraId="1934B0B0" w14:textId="77777777" w:rsidR="00F76354" w:rsidRPr="007C3E78" w:rsidRDefault="00F76354" w:rsidP="00550C44">
            <w:pPr>
              <w:rPr>
                <w:sz w:val="22"/>
                <w:szCs w:val="22"/>
                <w:lang w:eastAsia="cs-CZ"/>
              </w:rPr>
            </w:pPr>
          </w:p>
          <w:p w14:paraId="156B0FDB"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75531647" w14:textId="77777777" w:rsidTr="00550C44">
        <w:tc>
          <w:tcPr>
            <w:tcW w:w="675" w:type="dxa"/>
            <w:shd w:val="clear" w:color="auto" w:fill="auto"/>
            <w:vAlign w:val="center"/>
          </w:tcPr>
          <w:p w14:paraId="481E26F3" w14:textId="60936185" w:rsidR="00F76354" w:rsidRPr="007C3E78" w:rsidRDefault="005564F2" w:rsidP="005564F2">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7C91E54" w14:textId="77777777" w:rsidR="00F76354" w:rsidRPr="007C3E78" w:rsidRDefault="00F76354" w:rsidP="00550C44">
            <w:pPr>
              <w:rPr>
                <w:sz w:val="22"/>
                <w:szCs w:val="22"/>
                <w:lang w:eastAsia="cs-CZ"/>
              </w:rPr>
            </w:pPr>
            <w:r w:rsidRPr="007C3E78">
              <w:rPr>
                <w:sz w:val="22"/>
                <w:szCs w:val="22"/>
                <w:lang w:eastAsia="cs-CZ"/>
              </w:rPr>
              <w:t xml:space="preserve">Vyhodnocovanie ponúk </w:t>
            </w:r>
            <w:r w:rsidRPr="007C3E78">
              <w:rPr>
                <w:sz w:val="22"/>
                <w:szCs w:val="22"/>
                <w:lang w:eastAsia="cs-CZ"/>
              </w:rPr>
              <w:lastRenderedPageBreak/>
              <w:t>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099D657E" w14:textId="77777777" w:rsidR="00F76354" w:rsidRPr="007C3E78" w:rsidRDefault="00F76354" w:rsidP="00550C44">
            <w:pPr>
              <w:jc w:val="both"/>
              <w:rPr>
                <w:sz w:val="22"/>
                <w:szCs w:val="22"/>
                <w:lang w:eastAsia="cs-CZ"/>
              </w:rPr>
            </w:pPr>
            <w:r w:rsidRPr="007C3E78">
              <w:rPr>
                <w:sz w:val="22"/>
                <w:szCs w:val="22"/>
                <w:lang w:eastAsia="cs-CZ"/>
              </w:rPr>
              <w:lastRenderedPageBreak/>
              <w:t xml:space="preserve">Počas hodnotenia uchádzačov/záujemcov, boli ako kritéria na </w:t>
            </w:r>
            <w:r w:rsidRPr="007C3E78">
              <w:rPr>
                <w:sz w:val="22"/>
                <w:szCs w:val="22"/>
                <w:lang w:eastAsia="cs-CZ"/>
              </w:rPr>
              <w:lastRenderedPageBreak/>
              <w:t>vyhodnotenie ponúk  použité podmienky účasti alebo neboli dodržané kritéria  na vyhodnotenie ponúk.</w:t>
            </w:r>
          </w:p>
          <w:p w14:paraId="764B589B" w14:textId="77777777" w:rsidR="00F76354" w:rsidRPr="007C3E78" w:rsidRDefault="00F76354" w:rsidP="00550C44">
            <w:pPr>
              <w:jc w:val="both"/>
              <w:rPr>
                <w:sz w:val="22"/>
                <w:szCs w:val="22"/>
                <w:lang w:eastAsia="cs-CZ"/>
              </w:rPr>
            </w:pPr>
          </w:p>
          <w:p w14:paraId="4393173D" w14:textId="77777777" w:rsidR="00F76354" w:rsidRPr="007C3E78" w:rsidRDefault="00F76354" w:rsidP="00550C44">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7CEF4C68" w14:textId="77777777" w:rsidR="00F76354" w:rsidRPr="007C3E78" w:rsidRDefault="00F76354" w:rsidP="00550C44">
            <w:pPr>
              <w:rPr>
                <w:sz w:val="22"/>
                <w:szCs w:val="22"/>
                <w:lang w:eastAsia="cs-CZ"/>
              </w:rPr>
            </w:pPr>
            <w:r w:rsidRPr="007C3E78">
              <w:rPr>
                <w:sz w:val="22"/>
                <w:szCs w:val="22"/>
                <w:lang w:eastAsia="cs-CZ"/>
              </w:rPr>
              <w:lastRenderedPageBreak/>
              <w:t>25 %</w:t>
            </w:r>
          </w:p>
          <w:p w14:paraId="03533C67" w14:textId="77777777" w:rsidR="00F76354" w:rsidRPr="007C3E78" w:rsidRDefault="00F76354" w:rsidP="00550C44">
            <w:pPr>
              <w:rPr>
                <w:sz w:val="22"/>
                <w:szCs w:val="22"/>
                <w:lang w:eastAsia="cs-CZ"/>
              </w:rPr>
            </w:pPr>
          </w:p>
          <w:p w14:paraId="2B40F065"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1F7CFC43" w14:textId="77777777" w:rsidTr="00550C44">
        <w:tc>
          <w:tcPr>
            <w:tcW w:w="675" w:type="dxa"/>
            <w:shd w:val="clear" w:color="auto" w:fill="auto"/>
            <w:vAlign w:val="center"/>
          </w:tcPr>
          <w:p w14:paraId="0F8A8C7E" w14:textId="57B46209" w:rsidR="00F76354" w:rsidRPr="007C3E78" w:rsidRDefault="005564F2" w:rsidP="005564F2">
            <w:pPr>
              <w:jc w:val="center"/>
              <w:rPr>
                <w:sz w:val="22"/>
                <w:szCs w:val="22"/>
                <w:lang w:eastAsia="cs-CZ"/>
              </w:rPr>
            </w:pPr>
            <w:r w:rsidRPr="007C3E78">
              <w:rPr>
                <w:sz w:val="22"/>
                <w:szCs w:val="22"/>
                <w:lang w:eastAsia="cs-CZ"/>
              </w:rPr>
              <w:lastRenderedPageBreak/>
              <w:t>1</w:t>
            </w:r>
            <w:r>
              <w:rPr>
                <w:sz w:val="22"/>
                <w:szCs w:val="22"/>
                <w:lang w:eastAsia="cs-CZ"/>
              </w:rPr>
              <w:t>6</w:t>
            </w:r>
          </w:p>
        </w:tc>
        <w:tc>
          <w:tcPr>
            <w:tcW w:w="3720" w:type="dxa"/>
            <w:shd w:val="clear" w:color="auto" w:fill="auto"/>
          </w:tcPr>
          <w:p w14:paraId="513C8A6D" w14:textId="77777777" w:rsidR="00F76354" w:rsidRPr="007C3E78" w:rsidRDefault="00F76354" w:rsidP="00550C44">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1A974A79" w14:textId="77777777" w:rsidR="00F76354" w:rsidRPr="007C3E78" w:rsidRDefault="00F76354" w:rsidP="00550C44">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3910B363" w14:textId="77777777" w:rsidR="00F76354" w:rsidRPr="007C3E78" w:rsidRDefault="00F76354" w:rsidP="00550C44">
            <w:pPr>
              <w:jc w:val="both"/>
              <w:rPr>
                <w:sz w:val="22"/>
                <w:szCs w:val="22"/>
                <w:lang w:eastAsia="cs-CZ"/>
              </w:rPr>
            </w:pPr>
          </w:p>
          <w:p w14:paraId="50BEB5FB" w14:textId="77777777" w:rsidR="00F76354" w:rsidRPr="007C3E78" w:rsidRDefault="00F76354" w:rsidP="00550C44">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3F582FEE" w14:textId="77777777" w:rsidR="00F76354" w:rsidRPr="007C3E78" w:rsidRDefault="00F76354" w:rsidP="00550C44">
            <w:pPr>
              <w:jc w:val="both"/>
              <w:rPr>
                <w:sz w:val="22"/>
                <w:szCs w:val="22"/>
                <w:lang w:eastAsia="cs-CZ"/>
              </w:rPr>
            </w:pPr>
          </w:p>
          <w:p w14:paraId="35339DD2" w14:textId="77777777" w:rsidR="00F76354" w:rsidRPr="007C3E78" w:rsidRDefault="00F76354" w:rsidP="00550C44">
            <w:pPr>
              <w:jc w:val="both"/>
              <w:rPr>
                <w:sz w:val="22"/>
                <w:szCs w:val="22"/>
                <w:lang w:eastAsia="cs-CZ"/>
              </w:rPr>
            </w:pPr>
            <w:r w:rsidRPr="007C3E78">
              <w:rPr>
                <w:sz w:val="22"/>
                <w:szCs w:val="22"/>
                <w:lang w:eastAsia="cs-CZ"/>
              </w:rPr>
              <w:t>Umožnenie obhliadky miesta na dodanie predmetu zákazky iba niektorým záujemcom.</w:t>
            </w:r>
          </w:p>
          <w:p w14:paraId="183A4B65" w14:textId="77777777" w:rsidR="00F76354" w:rsidRPr="007C3E78" w:rsidRDefault="00F76354" w:rsidP="00550C44">
            <w:pPr>
              <w:jc w:val="both"/>
              <w:rPr>
                <w:sz w:val="22"/>
                <w:szCs w:val="22"/>
                <w:lang w:eastAsia="cs-CZ"/>
              </w:rPr>
            </w:pPr>
          </w:p>
          <w:p w14:paraId="0F6B2DD2" w14:textId="77777777" w:rsidR="00F76354" w:rsidRPr="007C3E78" w:rsidRDefault="00F76354" w:rsidP="00550C44">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1DC999BF" w14:textId="77777777" w:rsidR="00F76354" w:rsidRPr="007C3E78" w:rsidRDefault="00F76354" w:rsidP="00550C44">
            <w:pPr>
              <w:jc w:val="both"/>
              <w:rPr>
                <w:sz w:val="22"/>
                <w:szCs w:val="22"/>
                <w:lang w:eastAsia="cs-CZ"/>
              </w:rPr>
            </w:pPr>
          </w:p>
          <w:p w14:paraId="5A1C00AA" w14:textId="77777777" w:rsidR="00F76354" w:rsidRPr="007C3E78" w:rsidRDefault="00F76354" w:rsidP="00550C44">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7F525026" w14:textId="77777777" w:rsidR="00F76354" w:rsidRPr="007C3E78" w:rsidRDefault="00F76354" w:rsidP="00550C44">
            <w:pPr>
              <w:rPr>
                <w:sz w:val="22"/>
                <w:szCs w:val="22"/>
                <w:lang w:eastAsia="cs-CZ"/>
              </w:rPr>
            </w:pPr>
            <w:r w:rsidRPr="007C3E78">
              <w:rPr>
                <w:sz w:val="22"/>
                <w:szCs w:val="22"/>
                <w:lang w:eastAsia="cs-CZ"/>
              </w:rPr>
              <w:t>25 %</w:t>
            </w:r>
          </w:p>
          <w:p w14:paraId="13D9AC35" w14:textId="77777777" w:rsidR="00F76354" w:rsidRPr="007C3E78" w:rsidRDefault="00F76354" w:rsidP="00550C44">
            <w:pPr>
              <w:rPr>
                <w:sz w:val="22"/>
                <w:szCs w:val="22"/>
                <w:lang w:eastAsia="cs-CZ"/>
              </w:rPr>
            </w:pPr>
          </w:p>
          <w:p w14:paraId="20B01E09"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315FD14F" w14:textId="77777777" w:rsidTr="00550C44">
        <w:tc>
          <w:tcPr>
            <w:tcW w:w="675" w:type="dxa"/>
            <w:shd w:val="clear" w:color="auto" w:fill="auto"/>
            <w:vAlign w:val="center"/>
          </w:tcPr>
          <w:p w14:paraId="18E66AA3" w14:textId="32591640" w:rsidR="00F76354" w:rsidRPr="007C3E78" w:rsidRDefault="005564F2" w:rsidP="005564F2">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5A95AFF4" w14:textId="77777777" w:rsidR="00F76354" w:rsidRPr="007C3E78" w:rsidRDefault="00F76354" w:rsidP="00550C44">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3B8BFB15" w14:textId="77777777" w:rsidR="00F76354" w:rsidRPr="007C3E78" w:rsidRDefault="00F76354" w:rsidP="00550C44">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042C2D7F" w14:textId="77777777" w:rsidR="00F76354" w:rsidRPr="007C3E78" w:rsidRDefault="00F76354" w:rsidP="00550C44">
            <w:pPr>
              <w:rPr>
                <w:sz w:val="22"/>
                <w:szCs w:val="22"/>
                <w:lang w:eastAsia="cs-CZ"/>
              </w:rPr>
            </w:pPr>
            <w:r w:rsidRPr="007C3E78">
              <w:rPr>
                <w:sz w:val="22"/>
                <w:szCs w:val="22"/>
                <w:lang w:eastAsia="cs-CZ"/>
              </w:rPr>
              <w:t>25 %</w:t>
            </w:r>
          </w:p>
          <w:p w14:paraId="2DDA24F3" w14:textId="77777777" w:rsidR="00F76354" w:rsidRPr="007C3E78" w:rsidRDefault="00F76354" w:rsidP="00550C44">
            <w:pPr>
              <w:rPr>
                <w:sz w:val="22"/>
                <w:szCs w:val="22"/>
                <w:lang w:eastAsia="cs-CZ"/>
              </w:rPr>
            </w:pPr>
          </w:p>
          <w:p w14:paraId="24C84084"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52CC06BC" w14:textId="77777777" w:rsidTr="00550C44">
        <w:tc>
          <w:tcPr>
            <w:tcW w:w="675" w:type="dxa"/>
            <w:shd w:val="clear" w:color="auto" w:fill="auto"/>
            <w:vAlign w:val="center"/>
          </w:tcPr>
          <w:p w14:paraId="43ED96DF" w14:textId="7B5C177C" w:rsidR="00F76354" w:rsidRPr="007C3E78" w:rsidRDefault="005564F2" w:rsidP="005564F2">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CC1B451" w14:textId="77777777" w:rsidR="00F76354" w:rsidRPr="007C3E78" w:rsidRDefault="00F76354" w:rsidP="00550C44">
            <w:pPr>
              <w:rPr>
                <w:sz w:val="22"/>
                <w:szCs w:val="22"/>
                <w:lang w:eastAsia="cs-CZ"/>
              </w:rPr>
            </w:pPr>
            <w:r w:rsidRPr="007C3E78">
              <w:rPr>
                <w:sz w:val="22"/>
                <w:szCs w:val="22"/>
                <w:lang w:eastAsia="cs-CZ"/>
              </w:rPr>
              <w:t>Rokovanie v priebehu súťaže</w:t>
            </w:r>
          </w:p>
        </w:tc>
        <w:tc>
          <w:tcPr>
            <w:tcW w:w="6379" w:type="dxa"/>
            <w:shd w:val="clear" w:color="auto" w:fill="auto"/>
          </w:tcPr>
          <w:p w14:paraId="7E2F4FF4" w14:textId="77777777" w:rsidR="00F76354" w:rsidRPr="007C3E78" w:rsidRDefault="00F76354" w:rsidP="00550C44">
            <w:pPr>
              <w:jc w:val="both"/>
              <w:rPr>
                <w:sz w:val="22"/>
                <w:szCs w:val="22"/>
                <w:lang w:eastAsia="cs-CZ"/>
              </w:rPr>
            </w:pPr>
            <w:r w:rsidRPr="007C3E78">
              <w:rPr>
                <w:sz w:val="22"/>
                <w:szCs w:val="22"/>
                <w:lang w:eastAsia="cs-CZ"/>
              </w:rPr>
              <w:t xml:space="preserve">V kontexte verejnej alebo užšej súťaže verejný obstarávateľ rokuje s uchádzačmi/záujemcami počas hodnotiacej fázy, čo vedie k </w:t>
            </w:r>
            <w:r w:rsidRPr="007C3E78">
              <w:rPr>
                <w:sz w:val="22"/>
                <w:szCs w:val="22"/>
                <w:lang w:eastAsia="cs-CZ"/>
              </w:rPr>
              <w:lastRenderedPageBreak/>
              <w:t>podstatnej modifikácii (zmene) pôvodných podmienok uvedených v oznámení alebo v súťažných podkladoch.</w:t>
            </w:r>
          </w:p>
        </w:tc>
        <w:tc>
          <w:tcPr>
            <w:tcW w:w="3260" w:type="dxa"/>
            <w:shd w:val="clear" w:color="auto" w:fill="auto"/>
          </w:tcPr>
          <w:p w14:paraId="781B3D3F" w14:textId="77777777" w:rsidR="00F76354" w:rsidRPr="007C3E78" w:rsidRDefault="00F76354" w:rsidP="00550C44">
            <w:pPr>
              <w:rPr>
                <w:sz w:val="22"/>
                <w:szCs w:val="22"/>
                <w:lang w:eastAsia="cs-CZ"/>
              </w:rPr>
            </w:pPr>
            <w:r w:rsidRPr="007C3E78">
              <w:rPr>
                <w:sz w:val="22"/>
                <w:szCs w:val="22"/>
                <w:lang w:eastAsia="cs-CZ"/>
              </w:rPr>
              <w:lastRenderedPageBreak/>
              <w:t>25 %</w:t>
            </w:r>
          </w:p>
          <w:p w14:paraId="48099299" w14:textId="77777777" w:rsidR="00F76354" w:rsidRPr="007C3E78" w:rsidRDefault="00F76354" w:rsidP="00550C44">
            <w:pPr>
              <w:rPr>
                <w:sz w:val="22"/>
                <w:szCs w:val="22"/>
                <w:lang w:eastAsia="cs-CZ"/>
              </w:rPr>
            </w:pPr>
          </w:p>
          <w:p w14:paraId="3249C309" w14:textId="77777777" w:rsidR="00F76354" w:rsidRPr="007C3E78" w:rsidRDefault="00F76354" w:rsidP="00550C44">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F76354" w:rsidRPr="007C3E78" w14:paraId="509713F2" w14:textId="77777777" w:rsidTr="00550C44">
        <w:tc>
          <w:tcPr>
            <w:tcW w:w="675" w:type="dxa"/>
            <w:shd w:val="clear" w:color="auto" w:fill="auto"/>
            <w:vAlign w:val="center"/>
          </w:tcPr>
          <w:p w14:paraId="782B4BA9" w14:textId="16FDEE61" w:rsidR="00F76354" w:rsidRPr="007C3E78" w:rsidRDefault="005564F2" w:rsidP="00550C44">
            <w:pPr>
              <w:jc w:val="center"/>
              <w:rPr>
                <w:sz w:val="22"/>
                <w:szCs w:val="22"/>
                <w:lang w:eastAsia="cs-CZ"/>
              </w:rPr>
            </w:pPr>
            <w:r>
              <w:rPr>
                <w:sz w:val="22"/>
                <w:szCs w:val="22"/>
                <w:lang w:eastAsia="cs-CZ"/>
              </w:rPr>
              <w:lastRenderedPageBreak/>
              <w:t>19</w:t>
            </w:r>
          </w:p>
        </w:tc>
        <w:tc>
          <w:tcPr>
            <w:tcW w:w="3720" w:type="dxa"/>
            <w:shd w:val="clear" w:color="auto" w:fill="auto"/>
          </w:tcPr>
          <w:p w14:paraId="30028BC8" w14:textId="77777777" w:rsidR="00F76354" w:rsidRPr="007C3E78" w:rsidRDefault="00F76354" w:rsidP="00550C44">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4"/>
            </w:r>
          </w:p>
        </w:tc>
        <w:tc>
          <w:tcPr>
            <w:tcW w:w="6379" w:type="dxa"/>
            <w:shd w:val="clear" w:color="auto" w:fill="auto"/>
          </w:tcPr>
          <w:p w14:paraId="6CB93505" w14:textId="77777777" w:rsidR="00F76354" w:rsidRPr="007C3E78" w:rsidRDefault="00F76354" w:rsidP="00550C44">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1833F7F5" w14:textId="77777777" w:rsidR="00F76354" w:rsidRPr="007C3E78" w:rsidRDefault="00F76354" w:rsidP="00550C44">
            <w:pPr>
              <w:rPr>
                <w:sz w:val="22"/>
                <w:szCs w:val="22"/>
                <w:lang w:eastAsia="cs-CZ"/>
              </w:rPr>
            </w:pPr>
            <w:r w:rsidRPr="007C3E78">
              <w:rPr>
                <w:sz w:val="22"/>
                <w:szCs w:val="22"/>
                <w:lang w:eastAsia="cs-CZ"/>
              </w:rPr>
              <w:t>25 %</w:t>
            </w:r>
          </w:p>
          <w:p w14:paraId="1CBC1E4A" w14:textId="77777777" w:rsidR="00F76354" w:rsidRPr="007C3E78" w:rsidRDefault="00F76354" w:rsidP="00550C44">
            <w:pPr>
              <w:rPr>
                <w:sz w:val="22"/>
                <w:szCs w:val="22"/>
                <w:lang w:eastAsia="cs-CZ"/>
              </w:rPr>
            </w:pPr>
          </w:p>
          <w:p w14:paraId="77E2BDC5"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16303440" w14:textId="77777777" w:rsidTr="00550C44">
        <w:tc>
          <w:tcPr>
            <w:tcW w:w="675" w:type="dxa"/>
            <w:shd w:val="clear" w:color="auto" w:fill="auto"/>
            <w:vAlign w:val="center"/>
          </w:tcPr>
          <w:p w14:paraId="4EE4FB9C" w14:textId="187AD79A" w:rsidR="00F76354" w:rsidRPr="007C3E78" w:rsidRDefault="005564F2" w:rsidP="005564F2">
            <w:pPr>
              <w:jc w:val="center"/>
              <w:rPr>
                <w:sz w:val="22"/>
                <w:szCs w:val="22"/>
                <w:lang w:eastAsia="cs-CZ"/>
              </w:rPr>
            </w:pPr>
            <w:r w:rsidRPr="007C3E78">
              <w:rPr>
                <w:sz w:val="22"/>
                <w:szCs w:val="22"/>
                <w:lang w:eastAsia="cs-CZ"/>
              </w:rPr>
              <w:t>2</w:t>
            </w:r>
            <w:r>
              <w:rPr>
                <w:sz w:val="22"/>
                <w:szCs w:val="22"/>
                <w:lang w:eastAsia="cs-CZ"/>
              </w:rPr>
              <w:t>0</w:t>
            </w:r>
          </w:p>
        </w:tc>
        <w:tc>
          <w:tcPr>
            <w:tcW w:w="3720" w:type="dxa"/>
            <w:shd w:val="clear" w:color="auto" w:fill="auto"/>
          </w:tcPr>
          <w:p w14:paraId="41958190" w14:textId="77777777" w:rsidR="00F76354" w:rsidRPr="007C3E78" w:rsidRDefault="00F76354" w:rsidP="00550C44">
            <w:pPr>
              <w:rPr>
                <w:sz w:val="22"/>
                <w:szCs w:val="22"/>
                <w:lang w:eastAsia="cs-CZ"/>
              </w:rPr>
            </w:pPr>
            <w:r w:rsidRPr="007C3E78">
              <w:rPr>
                <w:sz w:val="22"/>
                <w:szCs w:val="22"/>
                <w:lang w:eastAsia="cs-CZ"/>
              </w:rPr>
              <w:t>Odmietnutie mimoriadne nízkej ponuky</w:t>
            </w:r>
          </w:p>
        </w:tc>
        <w:tc>
          <w:tcPr>
            <w:tcW w:w="6379" w:type="dxa"/>
            <w:shd w:val="clear" w:color="auto" w:fill="auto"/>
          </w:tcPr>
          <w:p w14:paraId="1F984EC0" w14:textId="77777777" w:rsidR="00F76354" w:rsidRPr="007C3E78" w:rsidRDefault="00F76354" w:rsidP="00550C44">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3111E2A2" w14:textId="77777777" w:rsidR="00F76354" w:rsidRPr="007C3E78" w:rsidRDefault="00F76354" w:rsidP="00550C44">
            <w:pPr>
              <w:rPr>
                <w:sz w:val="22"/>
                <w:szCs w:val="22"/>
                <w:lang w:eastAsia="cs-CZ"/>
              </w:rPr>
            </w:pPr>
            <w:r w:rsidRPr="007C3E78">
              <w:rPr>
                <w:sz w:val="22"/>
                <w:szCs w:val="22"/>
                <w:lang w:eastAsia="cs-CZ"/>
              </w:rPr>
              <w:t>25 %</w:t>
            </w:r>
          </w:p>
        </w:tc>
      </w:tr>
      <w:tr w:rsidR="00F76354" w:rsidRPr="007C3E78" w14:paraId="560FCCEA" w14:textId="77777777" w:rsidTr="00550C44">
        <w:tc>
          <w:tcPr>
            <w:tcW w:w="675" w:type="dxa"/>
            <w:tcBorders>
              <w:bottom w:val="single" w:sz="4" w:space="0" w:color="auto"/>
            </w:tcBorders>
            <w:shd w:val="clear" w:color="auto" w:fill="auto"/>
            <w:vAlign w:val="center"/>
          </w:tcPr>
          <w:p w14:paraId="52513518" w14:textId="1A32CB22" w:rsidR="00F76354" w:rsidRPr="007C3E78" w:rsidRDefault="005564F2" w:rsidP="005564F2">
            <w:pPr>
              <w:jc w:val="center"/>
              <w:rPr>
                <w:sz w:val="22"/>
                <w:szCs w:val="22"/>
                <w:lang w:eastAsia="cs-CZ"/>
              </w:rPr>
            </w:pPr>
            <w:r w:rsidRPr="007C3E78">
              <w:rPr>
                <w:sz w:val="22"/>
                <w:szCs w:val="22"/>
                <w:lang w:eastAsia="cs-CZ"/>
              </w:rPr>
              <w:t>2</w:t>
            </w:r>
            <w:r>
              <w:rPr>
                <w:sz w:val="22"/>
                <w:szCs w:val="22"/>
                <w:lang w:eastAsia="cs-CZ"/>
              </w:rPr>
              <w:t>1</w:t>
            </w:r>
          </w:p>
        </w:tc>
        <w:tc>
          <w:tcPr>
            <w:tcW w:w="3720" w:type="dxa"/>
            <w:tcBorders>
              <w:bottom w:val="single" w:sz="4" w:space="0" w:color="auto"/>
            </w:tcBorders>
            <w:shd w:val="clear" w:color="auto" w:fill="auto"/>
          </w:tcPr>
          <w:p w14:paraId="106EBC41" w14:textId="77777777" w:rsidR="00F76354" w:rsidRPr="007C3E78" w:rsidRDefault="00F76354" w:rsidP="00550C44">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0338B7A0" w14:textId="77777777" w:rsidR="00F76354" w:rsidRPr="007C3E78" w:rsidRDefault="00F76354" w:rsidP="00550C44">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5"/>
            </w:r>
          </w:p>
        </w:tc>
        <w:tc>
          <w:tcPr>
            <w:tcW w:w="3260" w:type="dxa"/>
            <w:tcBorders>
              <w:bottom w:val="single" w:sz="4" w:space="0" w:color="auto"/>
            </w:tcBorders>
            <w:shd w:val="clear" w:color="auto" w:fill="auto"/>
          </w:tcPr>
          <w:p w14:paraId="31E91678" w14:textId="77777777" w:rsidR="00F76354" w:rsidRPr="007C3E78" w:rsidRDefault="00F76354" w:rsidP="00550C44">
            <w:pPr>
              <w:rPr>
                <w:sz w:val="22"/>
                <w:szCs w:val="22"/>
                <w:lang w:eastAsia="cs-CZ"/>
              </w:rPr>
            </w:pPr>
            <w:r w:rsidRPr="007C3E78">
              <w:rPr>
                <w:sz w:val="22"/>
                <w:szCs w:val="22"/>
                <w:lang w:eastAsia="cs-CZ"/>
              </w:rPr>
              <w:t>100 %</w:t>
            </w:r>
          </w:p>
        </w:tc>
      </w:tr>
      <w:tr w:rsidR="00F76354" w:rsidRPr="007C3E78" w14:paraId="0BAFFDD7" w14:textId="77777777" w:rsidTr="00550C44">
        <w:tc>
          <w:tcPr>
            <w:tcW w:w="14034" w:type="dxa"/>
            <w:gridSpan w:val="4"/>
            <w:shd w:val="clear" w:color="auto" w:fill="BFBFBF" w:themeFill="background1" w:themeFillShade="BF"/>
            <w:vAlign w:val="center"/>
          </w:tcPr>
          <w:p w14:paraId="37351D40" w14:textId="77777777" w:rsidR="00F76354" w:rsidRPr="00A91AEF" w:rsidRDefault="00F76354" w:rsidP="00550C44">
            <w:pPr>
              <w:jc w:val="center"/>
              <w:rPr>
                <w:b/>
                <w:sz w:val="22"/>
                <w:szCs w:val="22"/>
                <w:lang w:eastAsia="cs-CZ"/>
              </w:rPr>
            </w:pPr>
            <w:r w:rsidRPr="00A91AEF">
              <w:rPr>
                <w:b/>
                <w:sz w:val="22"/>
                <w:szCs w:val="22"/>
                <w:lang w:eastAsia="cs-CZ"/>
              </w:rPr>
              <w:t>Realizácia zákazky</w:t>
            </w:r>
          </w:p>
        </w:tc>
      </w:tr>
      <w:tr w:rsidR="00F76354" w:rsidRPr="007C3E78" w14:paraId="235BF4C2" w14:textId="77777777" w:rsidTr="00550C44">
        <w:tc>
          <w:tcPr>
            <w:tcW w:w="675" w:type="dxa"/>
            <w:shd w:val="clear" w:color="auto" w:fill="auto"/>
            <w:vAlign w:val="center"/>
          </w:tcPr>
          <w:p w14:paraId="79A9CF8F" w14:textId="1AD94073" w:rsidR="00F76354" w:rsidRPr="007C3E78" w:rsidRDefault="005564F2" w:rsidP="005564F2">
            <w:pPr>
              <w:jc w:val="center"/>
              <w:rPr>
                <w:sz w:val="22"/>
                <w:szCs w:val="22"/>
                <w:lang w:eastAsia="cs-CZ"/>
              </w:rPr>
            </w:pPr>
            <w:r w:rsidRPr="007C3E78">
              <w:rPr>
                <w:sz w:val="22"/>
                <w:szCs w:val="22"/>
                <w:lang w:eastAsia="cs-CZ"/>
              </w:rPr>
              <w:t>2</w:t>
            </w:r>
            <w:r>
              <w:rPr>
                <w:sz w:val="22"/>
                <w:szCs w:val="22"/>
                <w:lang w:eastAsia="cs-CZ"/>
              </w:rPr>
              <w:t>2</w:t>
            </w:r>
          </w:p>
        </w:tc>
        <w:tc>
          <w:tcPr>
            <w:tcW w:w="3720" w:type="dxa"/>
            <w:shd w:val="clear" w:color="auto" w:fill="auto"/>
          </w:tcPr>
          <w:p w14:paraId="028C9278" w14:textId="77777777" w:rsidR="00F76354" w:rsidRPr="007C3E78" w:rsidRDefault="00F76354" w:rsidP="00550C44">
            <w:pPr>
              <w:rPr>
                <w:sz w:val="22"/>
                <w:szCs w:val="22"/>
                <w:lang w:eastAsia="cs-CZ"/>
              </w:rPr>
            </w:pPr>
            <w:r w:rsidRPr="007C3E78">
              <w:rPr>
                <w:sz w:val="22"/>
                <w:szCs w:val="22"/>
                <w:lang w:eastAsia="cs-CZ"/>
              </w:rPr>
              <w:t xml:space="preserve">Podstatná zmena častí podmienok uzatvorenej zmluvy oproti častiam obchodných podmienok uvedených v oznámení alebo v súťažných </w:t>
            </w:r>
            <w:r w:rsidRPr="007C3E78">
              <w:rPr>
                <w:sz w:val="22"/>
                <w:szCs w:val="22"/>
                <w:lang w:eastAsia="cs-CZ"/>
              </w:rPr>
              <w:lastRenderedPageBreak/>
              <w:t>podkladoch</w:t>
            </w:r>
            <w:r w:rsidRPr="007C3E78">
              <w:rPr>
                <w:sz w:val="22"/>
                <w:szCs w:val="22"/>
                <w:vertAlign w:val="superscript"/>
                <w:lang w:eastAsia="cs-CZ"/>
              </w:rPr>
              <w:t>9</w:t>
            </w:r>
          </w:p>
        </w:tc>
        <w:tc>
          <w:tcPr>
            <w:tcW w:w="6379" w:type="dxa"/>
            <w:shd w:val="clear" w:color="auto" w:fill="auto"/>
          </w:tcPr>
          <w:p w14:paraId="65DBC043" w14:textId="77777777" w:rsidR="00F76354" w:rsidRPr="007C3E78" w:rsidRDefault="00F76354" w:rsidP="00550C44">
            <w:pPr>
              <w:jc w:val="both"/>
              <w:rPr>
                <w:sz w:val="22"/>
                <w:szCs w:val="22"/>
                <w:lang w:eastAsia="cs-CZ"/>
              </w:rPr>
            </w:pPr>
            <w:r w:rsidRPr="007C3E78">
              <w:rPr>
                <w:sz w:val="22"/>
                <w:szCs w:val="22"/>
                <w:lang w:eastAsia="cs-CZ"/>
              </w:rPr>
              <w:lastRenderedPageBreak/>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w:t>
            </w:r>
            <w:r w:rsidRPr="007C3E78">
              <w:rPr>
                <w:sz w:val="22"/>
                <w:szCs w:val="22"/>
                <w:lang w:eastAsia="cs-CZ"/>
              </w:rPr>
              <w:lastRenderedPageBreak/>
              <w:t xml:space="preserve">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16"/>
            </w:r>
          </w:p>
          <w:p w14:paraId="3A6BACCC" w14:textId="77777777" w:rsidR="00F76354" w:rsidRPr="007C3E78" w:rsidRDefault="00F76354" w:rsidP="00550C44">
            <w:pPr>
              <w:jc w:val="both"/>
              <w:rPr>
                <w:sz w:val="22"/>
                <w:szCs w:val="22"/>
                <w:lang w:eastAsia="cs-CZ"/>
              </w:rPr>
            </w:pPr>
          </w:p>
          <w:p w14:paraId="4FD0F283" w14:textId="77777777" w:rsidR="00F76354" w:rsidRPr="007C3E78" w:rsidRDefault="00F76354" w:rsidP="00550C44">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1DF474B7" w14:textId="77777777" w:rsidR="00F76354" w:rsidRPr="007C3E78" w:rsidRDefault="00F76354" w:rsidP="00550C44">
            <w:pPr>
              <w:rPr>
                <w:sz w:val="22"/>
                <w:szCs w:val="22"/>
                <w:lang w:eastAsia="cs-CZ"/>
              </w:rPr>
            </w:pPr>
            <w:r w:rsidRPr="007C3E78">
              <w:rPr>
                <w:sz w:val="22"/>
                <w:szCs w:val="22"/>
                <w:lang w:eastAsia="cs-CZ"/>
              </w:rPr>
              <w:lastRenderedPageBreak/>
              <w:t>25 % z ceny zmluvy</w:t>
            </w:r>
          </w:p>
          <w:p w14:paraId="462E6440" w14:textId="77777777" w:rsidR="00F76354" w:rsidRPr="007C3E78" w:rsidRDefault="00F76354" w:rsidP="00550C44">
            <w:pPr>
              <w:rPr>
                <w:sz w:val="22"/>
                <w:szCs w:val="22"/>
                <w:lang w:eastAsia="cs-CZ"/>
              </w:rPr>
            </w:pPr>
          </w:p>
          <w:p w14:paraId="7CC8C7EF" w14:textId="77777777" w:rsidR="00F76354" w:rsidRPr="007C3E78" w:rsidRDefault="00F76354" w:rsidP="00550C44">
            <w:pPr>
              <w:rPr>
                <w:sz w:val="22"/>
                <w:szCs w:val="22"/>
                <w:lang w:eastAsia="cs-CZ"/>
              </w:rPr>
            </w:pPr>
            <w:r w:rsidRPr="007C3E78">
              <w:rPr>
                <w:sz w:val="22"/>
                <w:szCs w:val="22"/>
                <w:lang w:eastAsia="cs-CZ"/>
              </w:rPr>
              <w:t>plus</w:t>
            </w:r>
          </w:p>
          <w:p w14:paraId="3DAB101D" w14:textId="77777777" w:rsidR="00F76354" w:rsidRPr="007C3E78" w:rsidRDefault="00F76354" w:rsidP="00550C44">
            <w:pPr>
              <w:rPr>
                <w:sz w:val="22"/>
                <w:szCs w:val="22"/>
                <w:lang w:eastAsia="cs-CZ"/>
              </w:rPr>
            </w:pPr>
          </w:p>
          <w:p w14:paraId="6695FEC7" w14:textId="77777777" w:rsidR="00F76354" w:rsidRPr="007C3E78" w:rsidRDefault="00F76354" w:rsidP="00550C44">
            <w:pPr>
              <w:rPr>
                <w:sz w:val="22"/>
                <w:szCs w:val="22"/>
                <w:lang w:eastAsia="cs-CZ"/>
              </w:rPr>
            </w:pPr>
            <w:r w:rsidRPr="007C3E78">
              <w:rPr>
                <w:sz w:val="22"/>
                <w:szCs w:val="22"/>
                <w:lang w:eastAsia="cs-CZ"/>
              </w:rPr>
              <w:lastRenderedPageBreak/>
              <w:t>hodnota dodatočných výdavkov z plnenia zmluvy vychádzajúcich z podstatných zmien zmluvy</w:t>
            </w:r>
          </w:p>
        </w:tc>
      </w:tr>
      <w:tr w:rsidR="00F76354" w:rsidRPr="007C3E78" w14:paraId="42E50049" w14:textId="77777777" w:rsidTr="00550C44">
        <w:tc>
          <w:tcPr>
            <w:tcW w:w="675" w:type="dxa"/>
            <w:shd w:val="clear" w:color="auto" w:fill="auto"/>
            <w:vAlign w:val="center"/>
          </w:tcPr>
          <w:p w14:paraId="19C96F80" w14:textId="21C1C594" w:rsidR="00F76354" w:rsidRPr="007C3E78" w:rsidRDefault="005564F2" w:rsidP="005564F2">
            <w:pPr>
              <w:jc w:val="center"/>
              <w:rPr>
                <w:sz w:val="22"/>
                <w:szCs w:val="22"/>
                <w:lang w:eastAsia="cs-CZ"/>
              </w:rPr>
            </w:pPr>
            <w:r w:rsidRPr="007C3E78">
              <w:rPr>
                <w:sz w:val="22"/>
                <w:szCs w:val="22"/>
                <w:lang w:eastAsia="cs-CZ"/>
              </w:rPr>
              <w:lastRenderedPageBreak/>
              <w:t>2</w:t>
            </w:r>
            <w:r>
              <w:rPr>
                <w:sz w:val="22"/>
                <w:szCs w:val="22"/>
                <w:lang w:eastAsia="cs-CZ"/>
              </w:rPr>
              <w:t>3</w:t>
            </w:r>
          </w:p>
        </w:tc>
        <w:tc>
          <w:tcPr>
            <w:tcW w:w="3720" w:type="dxa"/>
            <w:shd w:val="clear" w:color="auto" w:fill="auto"/>
          </w:tcPr>
          <w:p w14:paraId="5FC73DBE" w14:textId="77777777" w:rsidR="00F76354" w:rsidRPr="007C3E78" w:rsidRDefault="00F76354" w:rsidP="00550C44">
            <w:pPr>
              <w:rPr>
                <w:sz w:val="22"/>
                <w:szCs w:val="22"/>
                <w:lang w:eastAsia="cs-CZ"/>
              </w:rPr>
            </w:pPr>
            <w:r w:rsidRPr="007C3E78">
              <w:rPr>
                <w:sz w:val="22"/>
                <w:szCs w:val="22"/>
                <w:lang w:eastAsia="cs-CZ"/>
              </w:rPr>
              <w:t>Zníženie rozsahu zákazky</w:t>
            </w:r>
          </w:p>
        </w:tc>
        <w:tc>
          <w:tcPr>
            <w:tcW w:w="6379" w:type="dxa"/>
            <w:shd w:val="clear" w:color="auto" w:fill="auto"/>
          </w:tcPr>
          <w:p w14:paraId="79987D5C" w14:textId="77777777" w:rsidR="00F76354" w:rsidRPr="007C3E78" w:rsidRDefault="00F76354" w:rsidP="00550C44">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14:paraId="6A0E1C5E" w14:textId="77777777" w:rsidR="00F76354" w:rsidRPr="007C3E78" w:rsidRDefault="00F76354" w:rsidP="00550C44">
            <w:pPr>
              <w:rPr>
                <w:sz w:val="22"/>
                <w:szCs w:val="22"/>
                <w:lang w:eastAsia="cs-CZ"/>
              </w:rPr>
            </w:pPr>
            <w:r w:rsidRPr="007C3E78">
              <w:rPr>
                <w:sz w:val="22"/>
                <w:szCs w:val="22"/>
                <w:lang w:eastAsia="cs-CZ"/>
              </w:rPr>
              <w:t>Hodnota zníženia rozsahu</w:t>
            </w:r>
          </w:p>
          <w:p w14:paraId="3A633C5B" w14:textId="77777777" w:rsidR="00F76354" w:rsidRPr="007C3E78" w:rsidRDefault="00F76354" w:rsidP="00550C44">
            <w:pPr>
              <w:rPr>
                <w:sz w:val="22"/>
                <w:szCs w:val="22"/>
                <w:lang w:eastAsia="cs-CZ"/>
              </w:rPr>
            </w:pPr>
            <w:r w:rsidRPr="007C3E78">
              <w:rPr>
                <w:sz w:val="22"/>
                <w:szCs w:val="22"/>
                <w:lang w:eastAsia="cs-CZ"/>
              </w:rPr>
              <w:t>Plus</w:t>
            </w:r>
          </w:p>
          <w:p w14:paraId="0C0F52B7" w14:textId="77777777" w:rsidR="00F76354" w:rsidRPr="007C3E78" w:rsidRDefault="00F76354" w:rsidP="00550C44">
            <w:pPr>
              <w:rPr>
                <w:sz w:val="22"/>
                <w:szCs w:val="22"/>
                <w:lang w:eastAsia="cs-CZ"/>
              </w:rPr>
            </w:pPr>
            <w:r w:rsidRPr="007C3E78">
              <w:rPr>
                <w:sz w:val="22"/>
                <w:szCs w:val="22"/>
                <w:lang w:eastAsia="cs-CZ"/>
              </w:rPr>
              <w:t>25 % z hodnoty konečného rozsahu (iba ak zníženie v rozsahu zákazky je podstatné)</w:t>
            </w:r>
          </w:p>
        </w:tc>
      </w:tr>
      <w:tr w:rsidR="00F76354" w:rsidRPr="007C3E78" w14:paraId="12F10EFB" w14:textId="77777777" w:rsidTr="00550C44">
        <w:tc>
          <w:tcPr>
            <w:tcW w:w="675" w:type="dxa"/>
            <w:shd w:val="clear" w:color="auto" w:fill="auto"/>
            <w:vAlign w:val="center"/>
          </w:tcPr>
          <w:p w14:paraId="6648C722" w14:textId="2F8B7CE3" w:rsidR="00F76354" w:rsidRPr="007C3E78" w:rsidRDefault="005564F2" w:rsidP="005564F2">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110C62A8" w14:textId="77777777" w:rsidR="00F76354" w:rsidRPr="007C3E78" w:rsidRDefault="00F76354" w:rsidP="00550C44">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7"/>
            </w:r>
            <w:r w:rsidRPr="007C3E78">
              <w:rPr>
                <w:sz w:val="22"/>
                <w:szCs w:val="22"/>
                <w:lang w:eastAsia="cs-CZ"/>
              </w:rPr>
              <w:t>) bola zadaná bez použitia rokovacieho konania bez zverejnenia, resp. priameho rokovacieho konania,</w:t>
            </w:r>
          </w:p>
          <w:p w14:paraId="233191D0"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8"/>
            </w:r>
          </w:p>
        </w:tc>
        <w:tc>
          <w:tcPr>
            <w:tcW w:w="6379" w:type="dxa"/>
            <w:shd w:val="clear" w:color="auto" w:fill="auto"/>
          </w:tcPr>
          <w:p w14:paraId="3FB396AE" w14:textId="77777777" w:rsidR="00F76354" w:rsidRPr="007C3E78" w:rsidRDefault="00F76354" w:rsidP="00550C44">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67A85AF0" w14:textId="77777777" w:rsidR="00F76354" w:rsidRPr="007C3E78" w:rsidRDefault="00F76354" w:rsidP="00550C44">
            <w:pPr>
              <w:jc w:val="both"/>
              <w:rPr>
                <w:sz w:val="22"/>
                <w:szCs w:val="22"/>
                <w:lang w:eastAsia="cs-CZ"/>
              </w:rPr>
            </w:pPr>
          </w:p>
        </w:tc>
        <w:tc>
          <w:tcPr>
            <w:tcW w:w="3260" w:type="dxa"/>
            <w:shd w:val="clear" w:color="auto" w:fill="auto"/>
          </w:tcPr>
          <w:p w14:paraId="40B59F33" w14:textId="77777777" w:rsidR="00F76354" w:rsidRPr="007C3E78" w:rsidRDefault="00F76354" w:rsidP="00550C44">
            <w:pPr>
              <w:rPr>
                <w:sz w:val="22"/>
                <w:szCs w:val="22"/>
                <w:lang w:eastAsia="cs-CZ"/>
              </w:rPr>
            </w:pPr>
            <w:r w:rsidRPr="007C3E78">
              <w:rPr>
                <w:sz w:val="22"/>
                <w:szCs w:val="22"/>
                <w:lang w:eastAsia="cs-CZ"/>
              </w:rPr>
              <w:t>100 % hodnoty dodatočnej zákazky</w:t>
            </w:r>
          </w:p>
          <w:p w14:paraId="12A94497" w14:textId="77777777" w:rsidR="00F76354" w:rsidRPr="007C3E78" w:rsidRDefault="00F76354" w:rsidP="00550C44">
            <w:pPr>
              <w:rPr>
                <w:sz w:val="22"/>
                <w:szCs w:val="22"/>
                <w:lang w:eastAsia="cs-CZ"/>
              </w:rPr>
            </w:pPr>
          </w:p>
          <w:p w14:paraId="02B91F43" w14:textId="1542CDAF" w:rsidR="00F76354" w:rsidRPr="007C3E78" w:rsidRDefault="00F76354" w:rsidP="000F7204">
            <w:pPr>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hodnotu nadlimitnej zákazky, môže byť </w:t>
            </w:r>
            <w:r w:rsidR="000F7204">
              <w:rPr>
                <w:sz w:val="22"/>
                <w:szCs w:val="22"/>
                <w:lang w:eastAsia="cs-CZ"/>
              </w:rPr>
              <w:t>finančná oprava</w:t>
            </w:r>
            <w:r w:rsidR="000F7204" w:rsidRPr="007C3E78" w:rsidDel="000F7204">
              <w:rPr>
                <w:sz w:val="22"/>
                <w:szCs w:val="22"/>
                <w:lang w:eastAsia="cs-CZ"/>
              </w:rPr>
              <w:t xml:space="preserve"> </w:t>
            </w:r>
            <w:r w:rsidRPr="007C3E78">
              <w:rPr>
                <w:sz w:val="22"/>
                <w:szCs w:val="22"/>
                <w:lang w:eastAsia="cs-CZ"/>
              </w:rPr>
              <w:t>znížená na  25 % z hodnoty dodatočnej/dodatočných zákaziek</w:t>
            </w:r>
          </w:p>
        </w:tc>
      </w:tr>
      <w:tr w:rsidR="00F76354" w:rsidRPr="007C3E78" w14:paraId="1FCF1022" w14:textId="77777777" w:rsidTr="00550C44">
        <w:tc>
          <w:tcPr>
            <w:tcW w:w="675" w:type="dxa"/>
            <w:shd w:val="clear" w:color="auto" w:fill="auto"/>
            <w:vAlign w:val="center"/>
          </w:tcPr>
          <w:p w14:paraId="44D86B28" w14:textId="3ED97569" w:rsidR="00F76354" w:rsidRPr="007C3E78" w:rsidRDefault="005564F2" w:rsidP="005564F2">
            <w:pPr>
              <w:jc w:val="center"/>
              <w:rPr>
                <w:sz w:val="22"/>
                <w:szCs w:val="22"/>
                <w:lang w:eastAsia="cs-CZ"/>
              </w:rPr>
            </w:pPr>
            <w:r>
              <w:rPr>
                <w:sz w:val="22"/>
                <w:szCs w:val="22"/>
                <w:lang w:eastAsia="cs-CZ"/>
              </w:rPr>
              <w:t>25</w:t>
            </w:r>
          </w:p>
        </w:tc>
        <w:tc>
          <w:tcPr>
            <w:tcW w:w="3720" w:type="dxa"/>
            <w:shd w:val="clear" w:color="auto" w:fill="auto"/>
          </w:tcPr>
          <w:p w14:paraId="3D93C24F" w14:textId="77777777" w:rsidR="00F76354" w:rsidRPr="007C3E78" w:rsidRDefault="00F76354" w:rsidP="00550C44">
            <w:pPr>
              <w:rPr>
                <w:sz w:val="22"/>
                <w:szCs w:val="22"/>
                <w:lang w:eastAsia="cs-CZ"/>
              </w:rPr>
            </w:pPr>
            <w:r w:rsidRPr="007C3E78">
              <w:rPr>
                <w:sz w:val="22"/>
                <w:szCs w:val="22"/>
                <w:lang w:eastAsia="cs-CZ"/>
              </w:rPr>
              <w:t xml:space="preserve">Porušenie povinnosti použiť pri verejnej súťaži, užšej súťaži alebo </w:t>
            </w:r>
            <w:r w:rsidRPr="007C3E78">
              <w:rPr>
                <w:sz w:val="22"/>
                <w:szCs w:val="22"/>
                <w:lang w:eastAsia="cs-CZ"/>
              </w:rPr>
              <w:lastRenderedPageBreak/>
              <w:t>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9"/>
            </w:r>
            <w:r w:rsidRPr="007C3E78">
              <w:rPr>
                <w:sz w:val="22"/>
                <w:szCs w:val="22"/>
                <w:lang w:eastAsia="cs-CZ"/>
              </w:rPr>
              <w:t>)</w:t>
            </w:r>
          </w:p>
        </w:tc>
        <w:tc>
          <w:tcPr>
            <w:tcW w:w="6379" w:type="dxa"/>
            <w:shd w:val="clear" w:color="auto" w:fill="auto"/>
          </w:tcPr>
          <w:p w14:paraId="6892364D" w14:textId="77777777" w:rsidR="00F76354" w:rsidRPr="007C3E78" w:rsidRDefault="00F76354" w:rsidP="00550C44">
            <w:pPr>
              <w:jc w:val="both"/>
              <w:rPr>
                <w:sz w:val="22"/>
                <w:szCs w:val="22"/>
                <w:lang w:eastAsia="cs-CZ"/>
              </w:rPr>
            </w:pPr>
            <w:r w:rsidRPr="007C3E78">
              <w:rPr>
                <w:sz w:val="22"/>
                <w:szCs w:val="22"/>
                <w:lang w:eastAsia="cs-CZ"/>
              </w:rPr>
              <w:lastRenderedPageBreak/>
              <w:t xml:space="preserve">Verejný obstarávateľ nepostupoval v súlade s § 43 ods. 3 zákona o VO keď pri verejnej nadlimitnej alebo podlimitnej súťaži na </w:t>
            </w:r>
            <w:r w:rsidRPr="007C3E78">
              <w:rPr>
                <w:sz w:val="22"/>
                <w:szCs w:val="22"/>
                <w:lang w:eastAsia="cs-CZ"/>
              </w:rPr>
              <w:lastRenderedPageBreak/>
              <w:t xml:space="preserve">dodávku tovarov nepoužil pri zadaní zákazky elektronickú aukciu </w:t>
            </w:r>
          </w:p>
        </w:tc>
        <w:tc>
          <w:tcPr>
            <w:tcW w:w="3260" w:type="dxa"/>
            <w:shd w:val="clear" w:color="auto" w:fill="auto"/>
          </w:tcPr>
          <w:p w14:paraId="4C3A0D80" w14:textId="77777777" w:rsidR="00F76354" w:rsidRPr="007C3E78" w:rsidRDefault="00F76354" w:rsidP="00550C44">
            <w:pPr>
              <w:rPr>
                <w:sz w:val="22"/>
                <w:szCs w:val="22"/>
                <w:lang w:eastAsia="cs-CZ"/>
              </w:rPr>
            </w:pPr>
            <w:r w:rsidRPr="007C3E78">
              <w:rPr>
                <w:sz w:val="22"/>
                <w:szCs w:val="22"/>
                <w:lang w:eastAsia="cs-CZ"/>
              </w:rPr>
              <w:lastRenderedPageBreak/>
              <w:t xml:space="preserve">10 %. </w:t>
            </w:r>
          </w:p>
          <w:p w14:paraId="6A24C60F" w14:textId="77777777" w:rsidR="00F76354" w:rsidRPr="007C3E78" w:rsidRDefault="00F76354" w:rsidP="00550C44">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5 % podľa závažnosti</w:t>
            </w:r>
          </w:p>
        </w:tc>
      </w:tr>
      <w:tr w:rsidR="005564F2" w:rsidRPr="007C3E78" w14:paraId="3B65F83F" w14:textId="77777777" w:rsidTr="00550C44">
        <w:tc>
          <w:tcPr>
            <w:tcW w:w="675" w:type="dxa"/>
            <w:shd w:val="clear" w:color="auto" w:fill="auto"/>
            <w:vAlign w:val="center"/>
          </w:tcPr>
          <w:p w14:paraId="444597B3" w14:textId="5BDC8CB2" w:rsidR="005564F2" w:rsidDel="005564F2" w:rsidRDefault="005564F2" w:rsidP="005564F2">
            <w:pPr>
              <w:jc w:val="center"/>
              <w:rPr>
                <w:sz w:val="22"/>
                <w:szCs w:val="22"/>
                <w:lang w:eastAsia="cs-CZ"/>
              </w:rPr>
            </w:pPr>
            <w:r>
              <w:rPr>
                <w:sz w:val="22"/>
                <w:szCs w:val="22"/>
                <w:lang w:eastAsia="cs-CZ"/>
              </w:rPr>
              <w:lastRenderedPageBreak/>
              <w:t>26</w:t>
            </w:r>
          </w:p>
        </w:tc>
        <w:tc>
          <w:tcPr>
            <w:tcW w:w="3720" w:type="dxa"/>
            <w:shd w:val="clear" w:color="auto" w:fill="auto"/>
          </w:tcPr>
          <w:p w14:paraId="3CD995A7" w14:textId="1B3E6A61" w:rsidR="005564F2" w:rsidRPr="007C3E78" w:rsidRDefault="005564F2" w:rsidP="00550C44">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20"/>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024F0987" w14:textId="0EFE6FB9" w:rsidR="005564F2" w:rsidRPr="007C3E78" w:rsidRDefault="005564F2" w:rsidP="00550C44">
            <w:pPr>
              <w:jc w:val="both"/>
              <w:rPr>
                <w:sz w:val="22"/>
                <w:szCs w:val="22"/>
                <w:lang w:eastAsia="cs-CZ"/>
              </w:rPr>
            </w:pPr>
            <w:r w:rsidRPr="007C3E78">
              <w:rPr>
                <w:sz w:val="22"/>
                <w:szCs w:val="22"/>
                <w:lang w:eastAsia="cs-CZ"/>
              </w:rPr>
              <w:t xml:space="preserve">Verejný obstarávateľ nepostupoval podľa </w:t>
            </w:r>
            <w:r w:rsidRPr="007C3E78">
              <w:rPr>
                <w:color w:val="4B4B4B"/>
                <w:sz w:val="22"/>
                <w:szCs w:val="22"/>
              </w:rPr>
              <w:t xml:space="preserve">§ </w:t>
            </w:r>
            <w:r>
              <w:rPr>
                <w:color w:val="4B4B4B"/>
                <w:sz w:val="22"/>
                <w:szCs w:val="22"/>
              </w:rPr>
              <w:t>96</w:t>
            </w:r>
            <w:r w:rsidRPr="007C3E78">
              <w:rPr>
                <w:color w:val="4B4B4B"/>
                <w:sz w:val="22"/>
                <w:szCs w:val="22"/>
              </w:rPr>
              <w:t xml:space="preserve"> 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14:paraId="5210C048" w14:textId="19D84E0C" w:rsidR="005564F2" w:rsidRPr="007C3E78" w:rsidDel="00856010" w:rsidRDefault="005564F2" w:rsidP="00856010">
            <w:pPr>
              <w:rPr>
                <w:del w:id="34" w:author="Kopecká Monika" w:date="2018-05-02T15:31:00Z"/>
                <w:sz w:val="22"/>
                <w:szCs w:val="22"/>
                <w:lang w:eastAsia="cs-CZ"/>
              </w:rPr>
            </w:pPr>
            <w:del w:id="35" w:author="Kopecká Monika" w:date="2018-05-02T15:31:00Z">
              <w:r w:rsidRPr="007C3E78" w:rsidDel="00856010">
                <w:rPr>
                  <w:sz w:val="22"/>
                  <w:szCs w:val="22"/>
                  <w:lang w:eastAsia="cs-CZ"/>
                </w:rPr>
                <w:delText xml:space="preserve">10 %. </w:delText>
              </w:r>
            </w:del>
          </w:p>
          <w:p w14:paraId="2D2D3C10" w14:textId="5BB74E0D" w:rsidR="005564F2" w:rsidRPr="007C3E78" w:rsidRDefault="005564F2" w:rsidP="00856010">
            <w:pPr>
              <w:rPr>
                <w:sz w:val="22"/>
                <w:szCs w:val="22"/>
                <w:lang w:eastAsia="cs-CZ"/>
              </w:rPr>
            </w:pPr>
            <w:del w:id="36" w:author="Kopecká Monika" w:date="2018-05-02T15:31:00Z">
              <w:r w:rsidRPr="007C3E78" w:rsidDel="00856010">
                <w:rPr>
                  <w:sz w:val="22"/>
                  <w:szCs w:val="22"/>
                  <w:lang w:eastAsia="cs-CZ"/>
                </w:rPr>
                <w:delText xml:space="preserve">Táto sadzba môže byť znížená na </w:delText>
              </w:r>
            </w:del>
            <w:r w:rsidRPr="007C3E78">
              <w:rPr>
                <w:sz w:val="22"/>
                <w:szCs w:val="22"/>
                <w:lang w:eastAsia="cs-CZ"/>
              </w:rPr>
              <w:t xml:space="preserve">5 % </w:t>
            </w:r>
            <w:del w:id="37" w:author="Kopecká Monika" w:date="2018-05-02T15:31:00Z">
              <w:r w:rsidRPr="007C3E78" w:rsidDel="00856010">
                <w:rPr>
                  <w:sz w:val="22"/>
                  <w:szCs w:val="22"/>
                  <w:lang w:eastAsia="cs-CZ"/>
                </w:rPr>
                <w:delText>podľa závažnosti</w:delText>
              </w:r>
            </w:del>
          </w:p>
        </w:tc>
      </w:tr>
    </w:tbl>
    <w:p w14:paraId="46D9398A" w14:textId="77777777" w:rsidR="00F76354" w:rsidRPr="007C3E78" w:rsidRDefault="00F76354" w:rsidP="00AA1C21">
      <w:pPr>
        <w:rPr>
          <w:sz w:val="22"/>
          <w:szCs w:val="22"/>
        </w:rPr>
      </w:pPr>
    </w:p>
    <w:sectPr w:rsidR="00F76354" w:rsidRPr="007C3E78" w:rsidSect="00321C82">
      <w:footerReference w:type="default" r:id="rId13"/>
      <w:headerReference w:type="first" r:id="rId14"/>
      <w:footerReference w:type="first" r:id="rId15"/>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856010" w:rsidRDefault="00856010" w:rsidP="00B948E0">
      <w:r>
        <w:separator/>
      </w:r>
    </w:p>
  </w:endnote>
  <w:endnote w:type="continuationSeparator" w:id="0">
    <w:p w14:paraId="1B0824A3" w14:textId="77777777" w:rsidR="00856010" w:rsidRDefault="00856010"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856010" w:rsidRPr="00CF60E2" w:rsidRDefault="00856010"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28FB5C37" w:rsidR="00856010" w:rsidRPr="008E698E" w:rsidRDefault="00856010"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20627E">
              <w:rPr>
                <w:b/>
                <w:bCs/>
                <w:noProof/>
                <w:sz w:val="22"/>
              </w:rPr>
              <w:t>13</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20627E">
              <w:rPr>
                <w:b/>
                <w:bCs/>
                <w:noProof/>
                <w:sz w:val="22"/>
              </w:rPr>
              <w:t>19</w:t>
            </w:r>
            <w:r w:rsidRPr="008E698E">
              <w:rPr>
                <w:b/>
                <w:bCs/>
                <w:sz w:val="22"/>
              </w:rPr>
              <w:fldChar w:fldCharType="end"/>
            </w:r>
          </w:p>
        </w:sdtContent>
      </w:sdt>
    </w:sdtContent>
  </w:sdt>
  <w:p w14:paraId="0CBFD7B7" w14:textId="77777777" w:rsidR="00856010" w:rsidRDefault="00856010" w:rsidP="00B6178B">
    <w:pPr>
      <w:pStyle w:val="Pta"/>
    </w:pPr>
  </w:p>
  <w:p w14:paraId="4581DD88" w14:textId="77777777" w:rsidR="00856010" w:rsidRDefault="0085601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666606FB" w:rsidR="00856010" w:rsidRPr="008E698E" w:rsidRDefault="00856010">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20627E">
              <w:rPr>
                <w:b/>
                <w:bCs/>
                <w:noProof/>
                <w:sz w:val="22"/>
              </w:rPr>
              <w:t>1</w:t>
            </w:r>
            <w:r w:rsidRPr="008E698E">
              <w:rPr>
                <w:b/>
                <w:bCs/>
                <w:sz w:val="22"/>
              </w:rPr>
              <w:fldChar w:fldCharType="end"/>
            </w:r>
            <w:r w:rsidRPr="008E698E">
              <w:rPr>
                <w:sz w:val="22"/>
              </w:rPr>
              <w:t xml:space="preserve"> z </w:t>
            </w:r>
            <w:r>
              <w:rPr>
                <w:b/>
                <w:bCs/>
                <w:sz w:val="22"/>
              </w:rPr>
              <w:t>9</w:t>
            </w:r>
          </w:p>
        </w:sdtContent>
      </w:sdt>
    </w:sdtContent>
  </w:sdt>
  <w:p w14:paraId="4581DD8B" w14:textId="77777777" w:rsidR="00856010" w:rsidRDefault="008560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856010" w:rsidRDefault="00856010" w:rsidP="00B948E0">
      <w:r>
        <w:separator/>
      </w:r>
    </w:p>
  </w:footnote>
  <w:footnote w:type="continuationSeparator" w:id="0">
    <w:p w14:paraId="1E1136BD" w14:textId="77777777" w:rsidR="00856010" w:rsidRDefault="00856010" w:rsidP="00B948E0">
      <w:r>
        <w:continuationSeparator/>
      </w:r>
    </w:p>
  </w:footnote>
  <w:footnote w:id="1">
    <w:p w14:paraId="5C00E720" w14:textId="655938D5" w:rsidR="00856010" w:rsidRDefault="00856010" w:rsidP="00E7118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zákona o VO</w:t>
      </w:r>
      <w:r w:rsidRPr="006B181B">
        <w:rPr>
          <w:sz w:val="18"/>
          <w:szCs w:val="18"/>
        </w:rPr>
        <w:t xml:space="preserve"> </w:t>
      </w:r>
      <w:r>
        <w:rPr>
          <w:sz w:val="18"/>
          <w:szCs w:val="18"/>
        </w:rPr>
        <w:t>a osobu v zmysle § 8 zákona o VO</w:t>
      </w:r>
    </w:p>
  </w:footnote>
  <w:footnote w:id="2">
    <w:p w14:paraId="29AF9BEE" w14:textId="77777777" w:rsidR="00856010" w:rsidRPr="0071245E" w:rsidRDefault="00856010"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50FDC31D" w14:textId="77777777" w:rsidR="00856010" w:rsidRPr="0071245E" w:rsidRDefault="00856010"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2331E94" w14:textId="77777777" w:rsidR="00856010" w:rsidRDefault="00856010"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856010" w:rsidRPr="00A2221A" w:rsidRDefault="00856010" w:rsidP="00E7118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856010" w:rsidRPr="00A2221A" w:rsidRDefault="00856010"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856010" w:rsidRPr="00A2221A" w:rsidRDefault="00856010" w:rsidP="00E71184">
      <w:pPr>
        <w:pStyle w:val="Textpoznmkypodiarou"/>
        <w:numPr>
          <w:ilvl w:val="0"/>
          <w:numId w:val="30"/>
        </w:numPr>
        <w:jc w:val="both"/>
      </w:pPr>
      <w:r w:rsidRPr="00A2221A">
        <w:t>zmeny umožňuje zadanie zákazky záujemcovi inému ako by bol pôvodne akceptovaný;</w:t>
      </w:r>
    </w:p>
    <w:p w14:paraId="5492AB7F" w14:textId="77777777" w:rsidR="00856010" w:rsidRPr="00A2221A" w:rsidRDefault="00856010"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856010" w:rsidRDefault="00856010"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856010" w:rsidRDefault="00856010" w:rsidP="00E71184">
      <w:pPr>
        <w:pStyle w:val="Textpoznmkypodiarou"/>
      </w:pPr>
      <w:r>
        <w:rPr>
          <w:rStyle w:val="Odkaznapoznmkupodiarou"/>
        </w:rPr>
        <w:footnoteRef/>
      </w:r>
      <w:r>
        <w:t xml:space="preserve"> P</w:t>
      </w:r>
      <w:r w:rsidRPr="00C028E5">
        <w:t>odrobnosti upravuje Metodický pokyn CKO č. 13 ku konfliktu záujmov</w:t>
      </w:r>
    </w:p>
  </w:footnote>
  <w:footnote w:id="7">
    <w:p w14:paraId="4258BB85" w14:textId="77777777" w:rsidR="00856010" w:rsidRPr="00BF5AD5" w:rsidRDefault="00856010" w:rsidP="00E7118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611EB2A8" w14:textId="77777777" w:rsidR="00856010" w:rsidRDefault="00856010"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9">
    <w:p w14:paraId="71B8D2F6" w14:textId="25A58BF8" w:rsidR="00856010" w:rsidRDefault="00856010" w:rsidP="00E71184">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0">
    <w:p w14:paraId="65AAA44B" w14:textId="77777777" w:rsidR="00856010" w:rsidRDefault="00856010" w:rsidP="00F7635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11">
    <w:p w14:paraId="5E6DB712" w14:textId="77777777" w:rsidR="00856010" w:rsidRPr="0071245E" w:rsidRDefault="00856010" w:rsidP="00F76354">
      <w:pPr>
        <w:pStyle w:val="Textpoznmkypodiarou"/>
      </w:pPr>
      <w:r w:rsidRPr="0071245E">
        <w:rPr>
          <w:rStyle w:val="Odkaznapoznmkupodiarou"/>
        </w:rPr>
        <w:footnoteRef/>
      </w:r>
      <w:r w:rsidRPr="0071245E">
        <w:t xml:space="preserve"> Lehoty sú stanovené pre užšiu súťaž a rokovacie konanie so zverejnením.</w:t>
      </w:r>
    </w:p>
  </w:footnote>
  <w:footnote w:id="12">
    <w:p w14:paraId="321527F9" w14:textId="77777777" w:rsidR="00856010" w:rsidRPr="0071245E" w:rsidRDefault="00856010" w:rsidP="00F76354">
      <w:pPr>
        <w:pStyle w:val="Textpoznmkypodiarou"/>
      </w:pPr>
      <w:r w:rsidRPr="0071245E">
        <w:rPr>
          <w:rStyle w:val="Odkaznapoznmkupodiarou"/>
        </w:rPr>
        <w:footnoteRef/>
      </w:r>
      <w:r w:rsidRPr="0071245E">
        <w:t xml:space="preserve"> Lehoty sú stanovené pre užšiu súťaž a rokovacie konanie so zverejnením.</w:t>
      </w:r>
    </w:p>
  </w:footnote>
  <w:footnote w:id="13">
    <w:p w14:paraId="70AB4DA7" w14:textId="77777777" w:rsidR="00856010" w:rsidRDefault="00856010" w:rsidP="00F76354">
      <w:pPr>
        <w:pStyle w:val="Textpoznmkypodiarou"/>
      </w:pPr>
      <w:r>
        <w:rPr>
          <w:rStyle w:val="Odkaznapoznmkupodiarou"/>
        </w:rPr>
        <w:footnoteRef/>
      </w:r>
      <w:r>
        <w:t xml:space="preserve"> </w:t>
      </w:r>
      <w:r w:rsidRPr="002F2072">
        <w:t>Vec C-340/02 (Európska komisia/ Francúzsko) a vec C-299/08 (Európska komisia / Francúzsko)</w:t>
      </w:r>
    </w:p>
  </w:footnote>
  <w:footnote w:id="14">
    <w:p w14:paraId="79F970B2" w14:textId="77777777" w:rsidR="00856010" w:rsidRPr="00A2221A" w:rsidRDefault="00856010" w:rsidP="00F7635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1655179" w14:textId="77777777" w:rsidR="00856010" w:rsidRPr="00A2221A" w:rsidRDefault="00856010" w:rsidP="00F7635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56F3960D" w14:textId="77777777" w:rsidR="00856010" w:rsidRPr="00A2221A" w:rsidRDefault="00856010" w:rsidP="00F76354">
      <w:pPr>
        <w:pStyle w:val="Textpoznmkypodiarou"/>
        <w:numPr>
          <w:ilvl w:val="0"/>
          <w:numId w:val="30"/>
        </w:numPr>
        <w:jc w:val="both"/>
      </w:pPr>
      <w:r w:rsidRPr="00A2221A">
        <w:t>zmeny umožňuje zadanie zákazky záujemcovi inému ako by bol pôvodne akceptovaný;</w:t>
      </w:r>
    </w:p>
    <w:p w14:paraId="59D05DBE" w14:textId="77777777" w:rsidR="00856010" w:rsidRPr="00A2221A" w:rsidRDefault="00856010" w:rsidP="00F7635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29A926E1" w14:textId="77777777" w:rsidR="00856010" w:rsidRDefault="00856010" w:rsidP="00F76354">
      <w:pPr>
        <w:pStyle w:val="Textpoznmkypodiarou"/>
        <w:numPr>
          <w:ilvl w:val="0"/>
          <w:numId w:val="30"/>
        </w:numPr>
        <w:jc w:val="both"/>
      </w:pPr>
      <w:r w:rsidRPr="00A2221A">
        <w:t>modifikácia zmení ekonomickú rovnováhu v prospech víťaza spôsobom, ktorú pôvodná zákazky neumožňovala.</w:t>
      </w:r>
    </w:p>
  </w:footnote>
  <w:footnote w:id="15">
    <w:p w14:paraId="59454BF2" w14:textId="77777777" w:rsidR="00856010" w:rsidRPr="002049FC" w:rsidRDefault="00856010" w:rsidP="00F7635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16">
    <w:p w14:paraId="527F6452" w14:textId="5AF78182" w:rsidR="00856010" w:rsidRDefault="00856010" w:rsidP="00F76354">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7">
    <w:p w14:paraId="7C387CB8" w14:textId="77777777" w:rsidR="00856010" w:rsidRDefault="00856010" w:rsidP="00F76354">
      <w:pPr>
        <w:pStyle w:val="Textpoznmkypodiarou"/>
      </w:pPr>
      <w:r w:rsidRPr="00A2221A">
        <w:rPr>
          <w:rStyle w:val="Odkaznapoznmkupodiarou"/>
        </w:rPr>
        <w:footnoteRef/>
      </w:r>
      <w:r w:rsidRPr="00A2221A">
        <w:t xml:space="preserve"> Viď poznámku </w:t>
      </w:r>
      <w:r>
        <w:t>pod čiarou č. 8</w:t>
      </w:r>
    </w:p>
  </w:footnote>
  <w:footnote w:id="18">
    <w:p w14:paraId="1E15A45E" w14:textId="77777777" w:rsidR="00856010" w:rsidRPr="00A2221A" w:rsidRDefault="00856010" w:rsidP="00F76354">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9">
    <w:p w14:paraId="3F4F7800" w14:textId="77777777" w:rsidR="00856010" w:rsidRDefault="00856010" w:rsidP="00F76354">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20">
    <w:p w14:paraId="4483CA8E" w14:textId="77777777" w:rsidR="00856010" w:rsidRDefault="00856010">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A1B7" w14:textId="1BEF088C" w:rsidR="00856010" w:rsidRDefault="00856010" w:rsidP="00E71184">
    <w:pPr>
      <w:tabs>
        <w:tab w:val="center" w:pos="4536"/>
        <w:tab w:val="right" w:pos="9072"/>
      </w:tabs>
    </w:pPr>
    <w:r w:rsidRPr="007A558C">
      <w:rPr>
        <w:sz w:val="22"/>
        <w:szCs w:val="22"/>
      </w:rPr>
      <w:t xml:space="preserve">7. </w:t>
    </w:r>
    <w:r>
      <w:rPr>
        <w:sz w:val="22"/>
        <w:szCs w:val="22"/>
      </w:rPr>
      <w:t xml:space="preserve">Vzor prílohy č. </w:t>
    </w:r>
    <w:del w:id="38" w:author="Kopecká Monika" w:date="2018-05-02T15:37:00Z">
      <w:r w:rsidDel="00EA5DAD">
        <w:rPr>
          <w:sz w:val="22"/>
          <w:szCs w:val="22"/>
        </w:rPr>
        <w:delText xml:space="preserve">5a </w:delText>
      </w:r>
    </w:del>
    <w:ins w:id="39" w:author="Kopecká Monika" w:date="2018-05-02T15:37:00Z">
      <w:r w:rsidR="00EA5DAD">
        <w:rPr>
          <w:sz w:val="22"/>
          <w:szCs w:val="22"/>
        </w:rPr>
        <w:t xml:space="preserve">4 </w:t>
      </w:r>
    </w:ins>
    <w:r>
      <w:rPr>
        <w:sz w:val="22"/>
        <w:szCs w:val="22"/>
      </w:rPr>
      <w:t xml:space="preserve">Zmluvy o poskytnutí NFP – Finančné opravy za porušenie pravidiel a postupov </w:t>
    </w:r>
    <w:del w:id="40" w:author="Kopecká Monika" w:date="2018-05-10T11:11:00Z">
      <w:r w:rsidDel="0020627E">
        <w:rPr>
          <w:sz w:val="22"/>
          <w:szCs w:val="22"/>
        </w:rPr>
        <w:delText>obstarávania</w:delText>
      </w:r>
      <w:r w:rsidDel="0020627E">
        <w:delText xml:space="preserve"> </w:delText>
      </w:r>
    </w:del>
    <w:ins w:id="41" w:author="Kopecká Monika" w:date="2018-05-10T11:11:00Z">
      <w:r w:rsidR="0020627E">
        <w:rPr>
          <w:sz w:val="22"/>
          <w:szCs w:val="22"/>
        </w:rPr>
        <w:t>VO</w:t>
      </w:r>
      <w:r w:rsidR="0020627E">
        <w:t xml:space="preserve"> </w:t>
      </w:r>
    </w:ins>
  </w:p>
  <w:p w14:paraId="71B1A3A1" w14:textId="0F740DE4" w:rsidR="00856010" w:rsidRPr="007A558C" w:rsidRDefault="00856010">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40"/>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9"/>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B2E9B"/>
    <w:rsid w:val="000C2A72"/>
    <w:rsid w:val="000C4340"/>
    <w:rsid w:val="000D298C"/>
    <w:rsid w:val="000D6B86"/>
    <w:rsid w:val="000E2AA4"/>
    <w:rsid w:val="000E2E4D"/>
    <w:rsid w:val="000E79E5"/>
    <w:rsid w:val="000F7204"/>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0627E"/>
    <w:rsid w:val="00215E70"/>
    <w:rsid w:val="002259C4"/>
    <w:rsid w:val="00225A05"/>
    <w:rsid w:val="00246970"/>
    <w:rsid w:val="00256687"/>
    <w:rsid w:val="00274479"/>
    <w:rsid w:val="0028273D"/>
    <w:rsid w:val="00282D18"/>
    <w:rsid w:val="002A1E17"/>
    <w:rsid w:val="002C2B17"/>
    <w:rsid w:val="002C40D6"/>
    <w:rsid w:val="002D5BE1"/>
    <w:rsid w:val="002D61F3"/>
    <w:rsid w:val="002D65BD"/>
    <w:rsid w:val="002E611C"/>
    <w:rsid w:val="002E7F32"/>
    <w:rsid w:val="002E7F66"/>
    <w:rsid w:val="00321C82"/>
    <w:rsid w:val="00325FD0"/>
    <w:rsid w:val="003473CB"/>
    <w:rsid w:val="00364A34"/>
    <w:rsid w:val="003735E4"/>
    <w:rsid w:val="0038115B"/>
    <w:rsid w:val="00386CBA"/>
    <w:rsid w:val="00393784"/>
    <w:rsid w:val="003A67E1"/>
    <w:rsid w:val="003B0DFE"/>
    <w:rsid w:val="003B2F8A"/>
    <w:rsid w:val="003C03A4"/>
    <w:rsid w:val="003C2544"/>
    <w:rsid w:val="003D568C"/>
    <w:rsid w:val="00400A45"/>
    <w:rsid w:val="00416E2D"/>
    <w:rsid w:val="0042110F"/>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D187D"/>
    <w:rsid w:val="004E2120"/>
    <w:rsid w:val="004E3ABD"/>
    <w:rsid w:val="00504D21"/>
    <w:rsid w:val="00511E0F"/>
    <w:rsid w:val="005122F6"/>
    <w:rsid w:val="005124D4"/>
    <w:rsid w:val="00525373"/>
    <w:rsid w:val="00541FF5"/>
    <w:rsid w:val="00545833"/>
    <w:rsid w:val="00550C44"/>
    <w:rsid w:val="005564F2"/>
    <w:rsid w:val="005660C4"/>
    <w:rsid w:val="005800C7"/>
    <w:rsid w:val="00580A58"/>
    <w:rsid w:val="00586FDB"/>
    <w:rsid w:val="005973E6"/>
    <w:rsid w:val="005A1278"/>
    <w:rsid w:val="005B49EF"/>
    <w:rsid w:val="005C4E99"/>
    <w:rsid w:val="005E203E"/>
    <w:rsid w:val="005F5B71"/>
    <w:rsid w:val="00620A0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E25F2"/>
    <w:rsid w:val="006F15B4"/>
    <w:rsid w:val="006F3829"/>
    <w:rsid w:val="006F3C5D"/>
    <w:rsid w:val="007036F4"/>
    <w:rsid w:val="007041A3"/>
    <w:rsid w:val="00713999"/>
    <w:rsid w:val="00720D57"/>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56010"/>
    <w:rsid w:val="00861EC5"/>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15394"/>
    <w:rsid w:val="00926284"/>
    <w:rsid w:val="00930250"/>
    <w:rsid w:val="0093565B"/>
    <w:rsid w:val="009455E7"/>
    <w:rsid w:val="00955345"/>
    <w:rsid w:val="00963C20"/>
    <w:rsid w:val="00977CF6"/>
    <w:rsid w:val="009836CF"/>
    <w:rsid w:val="009A53AA"/>
    <w:rsid w:val="009B377E"/>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2167E"/>
    <w:rsid w:val="00B315E9"/>
    <w:rsid w:val="00B36128"/>
    <w:rsid w:val="00B4284E"/>
    <w:rsid w:val="00B43110"/>
    <w:rsid w:val="00B469B2"/>
    <w:rsid w:val="00B47147"/>
    <w:rsid w:val="00B474ED"/>
    <w:rsid w:val="00B53B4A"/>
    <w:rsid w:val="00B56801"/>
    <w:rsid w:val="00B6178B"/>
    <w:rsid w:val="00B8699F"/>
    <w:rsid w:val="00B8751C"/>
    <w:rsid w:val="00B90EF6"/>
    <w:rsid w:val="00B910AD"/>
    <w:rsid w:val="00B91F3C"/>
    <w:rsid w:val="00B948E0"/>
    <w:rsid w:val="00BA089F"/>
    <w:rsid w:val="00BA13ED"/>
    <w:rsid w:val="00BA4376"/>
    <w:rsid w:val="00BC4BAC"/>
    <w:rsid w:val="00BD27A5"/>
    <w:rsid w:val="00BD2DF5"/>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1184"/>
    <w:rsid w:val="00E742C1"/>
    <w:rsid w:val="00E74EA1"/>
    <w:rsid w:val="00E7702D"/>
    <w:rsid w:val="00E80F87"/>
    <w:rsid w:val="00EA5DAD"/>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76354"/>
    <w:rsid w:val="00F824DD"/>
    <w:rsid w:val="00F87C67"/>
    <w:rsid w:val="00F91251"/>
    <w:rsid w:val="00F91E43"/>
    <w:rsid w:val="00F97E8C"/>
    <w:rsid w:val="00FA26E0"/>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zakazkycko@vlada.gov.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purl.org/dc/dcmitype/"/>
    <ds:schemaRef ds:uri="http://schemas.microsoft.com/office/2006/metadata/properties"/>
    <ds:schemaRef ds:uri="http://purl.org/dc/term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58B84A52-D9A7-468E-B953-D0DFC652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19</Pages>
  <Words>5763</Words>
  <Characters>32854</Characters>
  <Application>Microsoft Office Word</Application>
  <DocSecurity>0</DocSecurity>
  <Lines>273</Lines>
  <Paragraphs>77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38540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8</cp:revision>
  <cp:lastPrinted>2017-09-13T08:57:00Z</cp:lastPrinted>
  <dcterms:created xsi:type="dcterms:W3CDTF">2018-02-13T14:03:00Z</dcterms:created>
  <dcterms:modified xsi:type="dcterms:W3CDTF">2018-05-10T09:11:00Z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